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41617" w14:textId="77777777" w:rsidR="003D0B53" w:rsidRDefault="003D0B53"/>
    <w:p w14:paraId="32B0629F" w14:textId="77777777" w:rsidR="003D0B53" w:rsidRDefault="003D0B53"/>
    <w:p w14:paraId="33C447C0" w14:textId="77777777" w:rsidR="003D0B53" w:rsidRDefault="003D0B53"/>
    <w:p w14:paraId="0C01705D" w14:textId="77777777" w:rsidR="003D0B53" w:rsidRDefault="003D0B53"/>
    <w:p w14:paraId="2E404A92" w14:textId="77777777" w:rsidR="003D0B53" w:rsidRDefault="003D0B53"/>
    <w:p w14:paraId="73799203" w14:textId="77777777" w:rsidR="003D0B53" w:rsidRDefault="003D0B53"/>
    <w:p w14:paraId="19E3682A" w14:textId="77777777" w:rsidR="003D0B53" w:rsidRDefault="003D0B53"/>
    <w:p w14:paraId="441FDC76" w14:textId="77777777" w:rsidR="003D0B53" w:rsidRDefault="003D0B53"/>
    <w:p w14:paraId="15598678" w14:textId="77777777" w:rsidR="003D0B53" w:rsidRDefault="003D0B53"/>
    <w:p w14:paraId="268856C7" w14:textId="77777777" w:rsidR="003D0B53" w:rsidRDefault="003D0B53"/>
    <w:p w14:paraId="5775D813" w14:textId="77777777" w:rsidR="003D0B53" w:rsidRDefault="003D0B53"/>
    <w:p w14:paraId="5EEF2B30" w14:textId="77777777" w:rsidR="003D0B53" w:rsidRDefault="003D0B53"/>
    <w:p w14:paraId="1858CBEC" w14:textId="77777777" w:rsidR="003D0B53" w:rsidRDefault="003D0B53"/>
    <w:p w14:paraId="2193DD66" w14:textId="77777777" w:rsidR="003D0B53" w:rsidRDefault="003D0B53"/>
    <w:p w14:paraId="40A16287" w14:textId="77777777" w:rsidR="003D0B53" w:rsidRDefault="003D0B53"/>
    <w:p w14:paraId="0A4DB208" w14:textId="77777777" w:rsidR="003D0B53" w:rsidRDefault="007459BC" w:rsidP="007459BC">
      <w:pPr>
        <w:pStyle w:val="Nzov"/>
        <w:jc w:val="center"/>
      </w:pPr>
      <w:r>
        <w:t>Technická špecifikácia</w:t>
      </w:r>
    </w:p>
    <w:p w14:paraId="61B3A057" w14:textId="77777777" w:rsidR="004C0AEB" w:rsidRPr="004C0AEB" w:rsidRDefault="00AC47DD" w:rsidP="004C0AEB">
      <w:pPr>
        <w:jc w:val="center"/>
      </w:pPr>
      <w:r>
        <w:rPr>
          <w:sz w:val="32"/>
          <w:szCs w:val="32"/>
        </w:rPr>
        <w:t>Výmena SCADA</w:t>
      </w:r>
    </w:p>
    <w:p w14:paraId="431B15BA" w14:textId="77777777" w:rsidR="007459BC" w:rsidRDefault="007459BC">
      <w:r>
        <w:br w:type="page"/>
      </w:r>
    </w:p>
    <w:bookmarkStart w:id="0" w:name="_Toc78193216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803611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1D5E89" w14:textId="77777777" w:rsidR="00C44F3E" w:rsidRDefault="00C44F3E" w:rsidP="00C44F3E">
          <w:pPr>
            <w:pStyle w:val="Nadpis1"/>
          </w:pPr>
          <w:r>
            <w:t>Obsah</w:t>
          </w:r>
          <w:bookmarkEnd w:id="0"/>
        </w:p>
        <w:p w14:paraId="5EC058B4" w14:textId="77777777" w:rsidR="00C44F3E" w:rsidRPr="00C44F3E" w:rsidRDefault="00C44F3E" w:rsidP="00C44F3E"/>
        <w:p w14:paraId="1417CE4E" w14:textId="77777777" w:rsidR="00DB781E" w:rsidRDefault="00C44F3E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8193216" w:history="1">
            <w:r w:rsidR="00DB781E" w:rsidRPr="009A605D">
              <w:rPr>
                <w:rStyle w:val="Hypertextovprepojenie"/>
                <w:noProof/>
              </w:rPr>
              <w:t>Obsah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_Toc78193216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70524E44" w14:textId="77777777" w:rsidR="00DB781E" w:rsidRDefault="00D962F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17" w:history="1">
            <w:r w:rsidR="00DB781E" w:rsidRPr="009A605D">
              <w:rPr>
                <w:rStyle w:val="Hypertextovprepojenie"/>
                <w:noProof/>
              </w:rPr>
              <w:t>Skratky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_Toc78193217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3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0916EEE" w14:textId="77777777" w:rsidR="00DB781E" w:rsidRDefault="00D962F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18" w:history="1">
            <w:r w:rsidR="00DB781E" w:rsidRPr="009A605D">
              <w:rPr>
                <w:rStyle w:val="Hypertextovprepojenie"/>
                <w:noProof/>
              </w:rPr>
              <w:t>1.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Spoločnosť SPP – distribúcia: bezpečná a spoľahlivá distribúcia ZP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_Toc78193218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6596D6B" w14:textId="77777777" w:rsidR="00DB781E" w:rsidRDefault="00D962F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19" w:history="1">
            <w:r w:rsidR="00DB781E" w:rsidRPr="009A605D">
              <w:rPr>
                <w:rStyle w:val="Hypertextovprepojenie"/>
                <w:noProof/>
              </w:rPr>
              <w:t>2.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Slovenský plynárenský dispečing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_Toc78193219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FC743E4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0" w:history="1">
            <w:r w:rsidR="00DB781E" w:rsidRPr="009A605D">
              <w:rPr>
                <w:rStyle w:val="Hypertextovprepojenie"/>
                <w:noProof/>
              </w:rPr>
              <w:t>2.1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Hlavné úlohy SPD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_Toc78193220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A844724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1" w:history="1">
            <w:r w:rsidR="00DB781E" w:rsidRPr="009A605D">
              <w:rPr>
                <w:rStyle w:val="Hypertextovprepojenie"/>
                <w:noProof/>
              </w:rPr>
              <w:t>2.2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Hlavné úlohy Útvaru dispečerského riadenia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_Toc78193221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5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FA9E43B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2" w:history="1">
            <w:r w:rsidR="00DB781E" w:rsidRPr="009A605D">
              <w:rPr>
                <w:rStyle w:val="Hypertextovprepojenie"/>
                <w:noProof/>
              </w:rPr>
              <w:t>2.3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Hlavné úlohy monitorovacích centier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_Toc78193222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5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3A56F19" w14:textId="77777777" w:rsidR="00DB781E" w:rsidRDefault="00D962F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3" w:history="1">
            <w:r w:rsidR="00DB781E" w:rsidRPr="009A605D">
              <w:rPr>
                <w:rStyle w:val="Hypertextovprepojenie"/>
                <w:noProof/>
              </w:rPr>
              <w:t>3.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Súčasný SCADA systém používaný v SPP-distribúcia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_Toc78193223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7CA3C661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4" w:history="1">
            <w:r w:rsidR="00DB781E" w:rsidRPr="009A605D">
              <w:rPr>
                <w:rStyle w:val="Hypertextovprepojenie"/>
                <w:noProof/>
              </w:rPr>
              <w:t>3.1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Štruktúra a lokalizácia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_Toc78193224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1FE6F33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5" w:history="1">
            <w:r w:rsidR="00DB781E" w:rsidRPr="009A605D">
              <w:rPr>
                <w:rStyle w:val="Hypertextovprepojenie"/>
                <w:noProof/>
              </w:rPr>
              <w:t>3.2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Veľkosť systému, použité štandardy a riešenia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_Toc78193225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7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8FCCA07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6" w:history="1">
            <w:r w:rsidR="00DB781E" w:rsidRPr="009A605D">
              <w:rPr>
                <w:rStyle w:val="Hypertextovprepojenie"/>
                <w:noProof/>
              </w:rPr>
              <w:t>3.2.1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Zdrojová/parametrizačná databáza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_Toc78193226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7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64DF217E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7" w:history="1">
            <w:r w:rsidR="00DB781E" w:rsidRPr="009A605D">
              <w:rPr>
                <w:rStyle w:val="Hypertextovprepojenie"/>
                <w:noProof/>
              </w:rPr>
              <w:t>3.2.2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Realtime-ová databáza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_Toc78193227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5F14CC64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8" w:history="1">
            <w:r w:rsidR="00DB781E" w:rsidRPr="009A605D">
              <w:rPr>
                <w:rStyle w:val="Hypertextovprepojenie"/>
                <w:noProof/>
              </w:rPr>
              <w:t>3.2.3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Archívna databáza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_Toc78193228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BF20E91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29" w:history="1">
            <w:r w:rsidR="00DB781E" w:rsidRPr="009A605D">
              <w:rPr>
                <w:rStyle w:val="Hypertextovprepojenie"/>
                <w:noProof/>
              </w:rPr>
              <w:t>3.2.4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Používateľské prístupy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_Toc78193229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50259C47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0" w:history="1">
            <w:r w:rsidR="00DB781E" w:rsidRPr="009A605D">
              <w:rPr>
                <w:rStyle w:val="Hypertextovprepojenie"/>
                <w:noProof/>
              </w:rPr>
              <w:t>3.2.5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Záložný systém/dispečing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_Toc78193230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17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4DE93432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1" w:history="1">
            <w:r w:rsidR="00DB781E" w:rsidRPr="009A605D">
              <w:rPr>
                <w:rStyle w:val="Hypertextovprepojenie"/>
                <w:noProof/>
              </w:rPr>
              <w:t>3.2.6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Rozhrania na ostatné IT systémy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_Toc78193231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17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6844B4B" w14:textId="77777777" w:rsidR="00DB781E" w:rsidRDefault="00D962F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2" w:history="1">
            <w:r w:rsidR="00DB781E" w:rsidRPr="009A605D">
              <w:rPr>
                <w:rStyle w:val="Hypertextovprepojenie"/>
                <w:rFonts w:ascii="Arial" w:eastAsia="Times New Roman" w:hAnsi="Arial" w:cs="Arial"/>
                <w:noProof/>
              </w:rPr>
              <w:t>-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Požiadavky na nový SCADA systém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_Toc78193232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18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1C4929A8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3" w:history="1">
            <w:r w:rsidR="00DB781E" w:rsidRPr="009A605D">
              <w:rPr>
                <w:rStyle w:val="Hypertextovprepojenie"/>
                <w:noProof/>
              </w:rPr>
              <w:t>4.1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Rozsah výmeny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_Toc78193233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18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DCFC85B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4" w:history="1">
            <w:r w:rsidR="00DB781E" w:rsidRPr="009A605D">
              <w:rPr>
                <w:rStyle w:val="Hypertextovprepojenie"/>
                <w:noProof/>
              </w:rPr>
              <w:t>4.2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Všeobecné požiadavky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_Toc78193234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18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674618FB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5" w:history="1">
            <w:r w:rsidR="00DB781E" w:rsidRPr="009A605D">
              <w:rPr>
                <w:rStyle w:val="Hypertextovprepojenie"/>
                <w:noProof/>
              </w:rPr>
              <w:t>4.3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HW a SW požiadavky na systém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_Toc78193235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73951CB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6" w:history="1">
            <w:r w:rsidR="00DB781E" w:rsidRPr="009A605D">
              <w:rPr>
                <w:rStyle w:val="Hypertextovprepojenie"/>
                <w:noProof/>
              </w:rPr>
              <w:t>4.4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Migrácia dát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_Toc78193236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D038ED8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7" w:history="1">
            <w:r w:rsidR="00DB781E" w:rsidRPr="009A605D">
              <w:rPr>
                <w:rStyle w:val="Hypertextovprepojenie"/>
                <w:noProof/>
              </w:rPr>
              <w:t>4.4.1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Migrácia realtime funkčností, parametrizačných dát a obrázkov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_Toc78193237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4C8BD3DA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8" w:history="1">
            <w:r w:rsidR="00DB781E" w:rsidRPr="009A605D">
              <w:rPr>
                <w:rStyle w:val="Hypertextovprepojenie"/>
                <w:noProof/>
              </w:rPr>
              <w:t>4.4.2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Migrácia archívnych dát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_Toc78193238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21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B4B34CD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39" w:history="1">
            <w:r w:rsidR="00DB781E" w:rsidRPr="009A605D">
              <w:rPr>
                <w:rStyle w:val="Hypertextovprepojenie"/>
                <w:noProof/>
              </w:rPr>
              <w:t>4.5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Programovanie, tvorba scriptov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_Toc78193239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22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7F3577CF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0" w:history="1">
            <w:r w:rsidR="00DB781E" w:rsidRPr="009A605D">
              <w:rPr>
                <w:rStyle w:val="Hypertextovprepojenie"/>
                <w:noProof/>
              </w:rPr>
              <w:t>4.6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Záložný systém/dispečing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_Toc78193240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22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41422A26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1" w:history="1">
            <w:r w:rsidR="00DB781E" w:rsidRPr="009A605D">
              <w:rPr>
                <w:rStyle w:val="Hypertextovprepojenie"/>
                <w:noProof/>
              </w:rPr>
              <w:t>4.7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Testovací systém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_Toc78193241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22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257C7A7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2" w:history="1">
            <w:r w:rsidR="00DB781E" w:rsidRPr="009A605D">
              <w:rPr>
                <w:rStyle w:val="Hypertextovprepojenie"/>
                <w:noProof/>
              </w:rPr>
              <w:t>4.8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Rozhrania na ostatné IT systémy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_Toc78193242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22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1C930EF6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3" w:history="1">
            <w:r w:rsidR="00DB781E" w:rsidRPr="009A605D">
              <w:rPr>
                <w:rStyle w:val="Hypertextovprepojenie"/>
                <w:noProof/>
              </w:rPr>
              <w:t>4.9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Sieťová architektúra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_Toc78193243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23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50B1BD2C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4" w:history="1">
            <w:r w:rsidR="00DB781E" w:rsidRPr="009A605D">
              <w:rPr>
                <w:rStyle w:val="Hypertextovprepojenie"/>
                <w:noProof/>
              </w:rPr>
              <w:t>4.10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Bezpečnosť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_Toc78193244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23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4DB3179A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5" w:history="1">
            <w:r w:rsidR="00DB781E" w:rsidRPr="009A605D">
              <w:rPr>
                <w:rStyle w:val="Hypertextovprepojenie"/>
                <w:noProof/>
              </w:rPr>
              <w:t>4.10.1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Bezpečnosť prístupov do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_Toc78193245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6A9D47E2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6" w:history="1">
            <w:r w:rsidR="00DB781E" w:rsidRPr="009A605D">
              <w:rPr>
                <w:rStyle w:val="Hypertextovprepojenie"/>
                <w:noProof/>
              </w:rPr>
              <w:t>4.10.2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Manažment prístupov do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_Toc78193246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EDB9A3F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7" w:history="1">
            <w:r w:rsidR="00DB781E" w:rsidRPr="009A605D">
              <w:rPr>
                <w:rStyle w:val="Hypertextovprepojenie"/>
                <w:noProof/>
              </w:rPr>
              <w:t>4.10.3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Antivírová kontrola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_Toc78193247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9B92101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8" w:history="1">
            <w:r w:rsidR="00DB781E" w:rsidRPr="009A605D">
              <w:rPr>
                <w:rStyle w:val="Hypertextovprepojenie"/>
                <w:noProof/>
              </w:rPr>
              <w:t>4.10.4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Logovanie a monitoring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_Toc78193248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24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E33ED19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49" w:history="1">
            <w:r w:rsidR="00DB781E" w:rsidRPr="009A605D">
              <w:rPr>
                <w:rStyle w:val="Hypertextovprepojenie"/>
                <w:noProof/>
              </w:rPr>
              <w:t>4.10.5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Aktualizácie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_Toc78193249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25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791B815D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0" w:history="1">
            <w:r w:rsidR="00DB781E" w:rsidRPr="009A605D">
              <w:rPr>
                <w:rStyle w:val="Hypertextovprepojenie"/>
                <w:noProof/>
              </w:rPr>
              <w:t>4.10.6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Zálohovanie systému a archivácia záloh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_Toc78193250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25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2F3ED036" w14:textId="77777777" w:rsidR="00DB781E" w:rsidRDefault="00D962F9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1" w:history="1">
            <w:r w:rsidR="00DB781E" w:rsidRPr="009A605D">
              <w:rPr>
                <w:rStyle w:val="Hypertextovprepojenie"/>
                <w:noProof/>
              </w:rPr>
              <w:t>4.10.7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DRP plány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_Toc78193251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25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17C6722C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2" w:history="1">
            <w:r w:rsidR="00DB781E" w:rsidRPr="009A605D">
              <w:rPr>
                <w:rStyle w:val="Hypertextovprepojenie"/>
                <w:noProof/>
              </w:rPr>
              <w:t>4.11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Upgradeovateľnosť systému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_Toc78193252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3316D18F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3" w:history="1">
            <w:r w:rsidR="00DB781E" w:rsidRPr="009A605D">
              <w:rPr>
                <w:rStyle w:val="Hypertextovprepojenie"/>
                <w:noProof/>
              </w:rPr>
              <w:t>4.12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Dokumentácia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_Toc78193253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D72310C" w14:textId="77777777" w:rsidR="00DB781E" w:rsidRDefault="00D962F9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4" w:history="1">
            <w:r w:rsidR="00DB781E" w:rsidRPr="009A605D">
              <w:rPr>
                <w:rStyle w:val="Hypertextovprepojenie"/>
                <w:noProof/>
              </w:rPr>
              <w:t>4.13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Servisná zmluva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_Toc78193254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70D04185" w14:textId="77777777" w:rsidR="00DB781E" w:rsidRDefault="00D962F9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sk-SK"/>
            </w:rPr>
          </w:pPr>
          <w:hyperlink w:anchor="_Toc78193255" w:history="1">
            <w:r w:rsidR="00DB781E" w:rsidRPr="009A605D">
              <w:rPr>
                <w:rStyle w:val="Hypertextovprepojenie"/>
                <w:rFonts w:ascii="Calibri" w:eastAsia="SimSun" w:hAnsi="Calibri" w:cs="Tahoma"/>
                <w:noProof/>
              </w:rPr>
              <w:t>5.</w:t>
            </w:r>
            <w:r w:rsidR="00DB781E">
              <w:rPr>
                <w:rFonts w:eastAsiaTheme="minorEastAsia"/>
                <w:noProof/>
                <w:lang w:eastAsia="sk-SK"/>
              </w:rPr>
              <w:tab/>
            </w:r>
            <w:r w:rsidR="00DB781E" w:rsidRPr="009A605D">
              <w:rPr>
                <w:rStyle w:val="Hypertextovprepojenie"/>
                <w:noProof/>
              </w:rPr>
              <w:t>Prílohy</w:t>
            </w:r>
            <w:r w:rsidR="00DB781E">
              <w:rPr>
                <w:noProof/>
                <w:webHidden/>
              </w:rPr>
              <w:tab/>
            </w:r>
            <w:r w:rsidR="00DB781E">
              <w:rPr>
                <w:noProof/>
                <w:webHidden/>
              </w:rPr>
              <w:fldChar w:fldCharType="begin"/>
            </w:r>
            <w:r w:rsidR="00DB781E">
              <w:rPr>
                <w:noProof/>
                <w:webHidden/>
              </w:rPr>
              <w:instrText xml:space="preserve"> PAGEREF _Toc78193255 \h </w:instrText>
            </w:r>
            <w:r w:rsidR="00DB781E">
              <w:rPr>
                <w:noProof/>
                <w:webHidden/>
              </w:rPr>
            </w:r>
            <w:r w:rsidR="00DB781E">
              <w:rPr>
                <w:noProof/>
                <w:webHidden/>
              </w:rPr>
              <w:fldChar w:fldCharType="separate"/>
            </w:r>
            <w:r w:rsidR="000F29A3">
              <w:rPr>
                <w:noProof/>
                <w:webHidden/>
              </w:rPr>
              <w:t>26</w:t>
            </w:r>
            <w:r w:rsidR="00DB781E">
              <w:rPr>
                <w:noProof/>
                <w:webHidden/>
              </w:rPr>
              <w:fldChar w:fldCharType="end"/>
            </w:r>
          </w:hyperlink>
        </w:p>
        <w:p w14:paraId="006E72F2" w14:textId="77777777" w:rsidR="00C44F3E" w:rsidRDefault="00C44F3E">
          <w:r>
            <w:rPr>
              <w:b/>
              <w:bCs/>
            </w:rPr>
            <w:fldChar w:fldCharType="end"/>
          </w:r>
        </w:p>
      </w:sdtContent>
    </w:sdt>
    <w:p w14:paraId="283C697C" w14:textId="77777777" w:rsidR="00C44F3E" w:rsidRDefault="00C44F3E" w:rsidP="00C44F3E">
      <w:r>
        <w:br w:type="page"/>
      </w:r>
    </w:p>
    <w:p w14:paraId="30A77D09" w14:textId="77777777" w:rsidR="008A50E1" w:rsidRDefault="008A50E1" w:rsidP="008A50E1">
      <w:pPr>
        <w:pStyle w:val="Nadpis1"/>
        <w:ind w:left="720"/>
      </w:pPr>
      <w:bookmarkStart w:id="1" w:name="_Toc78193217"/>
      <w:r>
        <w:lastRenderedPageBreak/>
        <w:t>Skratky</w:t>
      </w:r>
      <w:bookmarkEnd w:id="1"/>
    </w:p>
    <w:p w14:paraId="24749016" w14:textId="77777777" w:rsidR="008A50E1" w:rsidRDefault="008A50E1" w:rsidP="008A50E1"/>
    <w:p w14:paraId="26C8549A" w14:textId="77777777" w:rsidR="008A50E1" w:rsidRDefault="008A50E1" w:rsidP="008A50E1">
      <w:r>
        <w:t>MPDR – Manažment podpory dispečerského riadenia. Nadstavba systému SCADA slúžiaca používateľom na evidenciu hlásení porúch, validáciu údajov pre účely fakturácie, validáciu chemických a fyzikálnych vlastností zemného plynu pre účely výpočtu spaľovacieho tepla (za účelom prepočtu objemových jednotiek na energetické) a ďalšie.</w:t>
      </w:r>
    </w:p>
    <w:p w14:paraId="6E626767" w14:textId="77777777" w:rsidR="00093E8A" w:rsidRDefault="00093E8A" w:rsidP="008A50E1">
      <w:r>
        <w:t>HIS – archívny systém SCADA.</w:t>
      </w:r>
    </w:p>
    <w:p w14:paraId="5025DF9A" w14:textId="77777777" w:rsidR="00C03127" w:rsidRDefault="00C03127" w:rsidP="008A50E1">
      <w:r>
        <w:t>PTO – plynárenský technologický objekt</w:t>
      </w:r>
    </w:p>
    <w:p w14:paraId="57FFFEDF" w14:textId="77777777" w:rsidR="00B95F68" w:rsidRDefault="00B95F68" w:rsidP="00B95F6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5F68">
        <w:rPr>
          <w:rFonts w:asciiTheme="minorHAnsi" w:hAnsiTheme="minorHAnsi" w:cstheme="minorHAnsi"/>
          <w:sz w:val="22"/>
          <w:szCs w:val="22"/>
        </w:rPr>
        <w:t>GPS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95F68">
        <w:rPr>
          <w:rFonts w:asciiTheme="minorHAnsi" w:hAnsiTheme="minorHAnsi" w:cstheme="minorHAnsi"/>
          <w:sz w:val="22"/>
          <w:szCs w:val="22"/>
        </w:rPr>
        <w:t>Mon</w:t>
      </w:r>
      <w:proofErr w:type="spellEnd"/>
      <w:r w:rsidRPr="00B95F68">
        <w:rPr>
          <w:rFonts w:asciiTheme="minorHAnsi" w:hAnsiTheme="minorHAnsi" w:cstheme="minorHAnsi"/>
          <w:sz w:val="22"/>
          <w:szCs w:val="22"/>
        </w:rPr>
        <w:t xml:space="preserve"> – monitorovací systém, ktorý umožňuje sledovanie aktuálnej polohy vozidiel SPP-D, koordinovanie zásahu </w:t>
      </w:r>
      <w:r>
        <w:rPr>
          <w:rFonts w:asciiTheme="minorHAnsi" w:hAnsiTheme="minorHAnsi" w:cstheme="minorHAnsi"/>
          <w:sz w:val="22"/>
          <w:szCs w:val="22"/>
        </w:rPr>
        <w:t>a plánovanie trás pri výjazdoch</w:t>
      </w:r>
    </w:p>
    <w:p w14:paraId="12E18862" w14:textId="77777777" w:rsidR="00AA7AC9" w:rsidRDefault="00AA7AC9" w:rsidP="00B95F6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139C322" w14:textId="77777777" w:rsidR="00AA7AC9" w:rsidRPr="00F003F3" w:rsidRDefault="00AA7AC9" w:rsidP="00AA7AC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Plynárenský deň – časové obdobie 24 hodín, ktoré </w:t>
      </w:r>
      <w:r w:rsidRPr="00F003F3">
        <w:rPr>
          <w:rFonts w:asciiTheme="minorHAnsi" w:hAnsiTheme="minorHAnsi" w:cstheme="minorHAnsi"/>
          <w:sz w:val="22"/>
          <w:szCs w:val="22"/>
        </w:rPr>
        <w:t>sa začína o 6:00 hod. stredoeurópskeho času;</w:t>
      </w:r>
    </w:p>
    <w:p w14:paraId="4FFFDDA5" w14:textId="2A83DA3C" w:rsidR="00AA7AC9" w:rsidRDefault="00AA7AC9" w:rsidP="00AA7A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003F3">
        <w:rPr>
          <w:rFonts w:asciiTheme="minorHAnsi" w:hAnsiTheme="minorHAnsi" w:cstheme="minorHAnsi"/>
          <w:sz w:val="22"/>
          <w:szCs w:val="22"/>
        </w:rPr>
        <w:t>v deň prechodu na stredoeur</w:t>
      </w:r>
      <w:r>
        <w:rPr>
          <w:rFonts w:asciiTheme="minorHAnsi" w:hAnsiTheme="minorHAnsi" w:cstheme="minorHAnsi"/>
          <w:sz w:val="22"/>
          <w:szCs w:val="22"/>
        </w:rPr>
        <w:t xml:space="preserve">ópsky letný čas je plynárenským </w:t>
      </w:r>
      <w:r w:rsidRPr="00F003F3">
        <w:rPr>
          <w:rFonts w:asciiTheme="minorHAnsi" w:hAnsiTheme="minorHAnsi" w:cstheme="minorHAnsi"/>
          <w:sz w:val="22"/>
          <w:szCs w:val="22"/>
        </w:rPr>
        <w:t xml:space="preserve">dňom </w:t>
      </w:r>
      <w:r>
        <w:rPr>
          <w:rFonts w:asciiTheme="minorHAnsi" w:hAnsiTheme="minorHAnsi" w:cstheme="minorHAnsi"/>
          <w:sz w:val="22"/>
          <w:szCs w:val="22"/>
        </w:rPr>
        <w:t xml:space="preserve">časové obdobie 23 hodín a v deň </w:t>
      </w:r>
      <w:r w:rsidRPr="00F003F3">
        <w:rPr>
          <w:rFonts w:asciiTheme="minorHAnsi" w:hAnsiTheme="minorHAnsi" w:cstheme="minorHAnsi"/>
          <w:sz w:val="22"/>
          <w:szCs w:val="22"/>
        </w:rPr>
        <w:t>prechodu na str</w:t>
      </w:r>
      <w:r>
        <w:rPr>
          <w:rFonts w:asciiTheme="minorHAnsi" w:hAnsiTheme="minorHAnsi" w:cstheme="minorHAnsi"/>
          <w:sz w:val="22"/>
          <w:szCs w:val="22"/>
        </w:rPr>
        <w:t xml:space="preserve">edoeurópsky čas je plynárenským </w:t>
      </w:r>
      <w:r w:rsidRPr="00F003F3">
        <w:rPr>
          <w:rFonts w:asciiTheme="minorHAnsi" w:hAnsiTheme="minorHAnsi" w:cstheme="minorHAnsi"/>
          <w:sz w:val="22"/>
          <w:szCs w:val="22"/>
        </w:rPr>
        <w:t>dňom časové obdobi</w:t>
      </w:r>
      <w:r>
        <w:rPr>
          <w:rFonts w:asciiTheme="minorHAnsi" w:hAnsiTheme="minorHAnsi" w:cstheme="minorHAnsi"/>
          <w:sz w:val="22"/>
          <w:szCs w:val="22"/>
        </w:rPr>
        <w:t xml:space="preserve">e 25 hodín; dĺžka plynárenského </w:t>
      </w:r>
      <w:r w:rsidRPr="00F003F3">
        <w:rPr>
          <w:rFonts w:asciiTheme="minorHAnsi" w:hAnsiTheme="minorHAnsi" w:cstheme="minorHAnsi"/>
          <w:sz w:val="22"/>
          <w:szCs w:val="22"/>
        </w:rPr>
        <w:t>dňa pri prechode na</w:t>
      </w:r>
      <w:r>
        <w:rPr>
          <w:rFonts w:asciiTheme="minorHAnsi" w:hAnsiTheme="minorHAnsi" w:cstheme="minorHAnsi"/>
          <w:sz w:val="22"/>
          <w:szCs w:val="22"/>
        </w:rPr>
        <w:t xml:space="preserve"> stredoeurópsky čas sa zohľadní </w:t>
      </w:r>
      <w:r w:rsidRPr="00F003F3">
        <w:rPr>
          <w:rFonts w:asciiTheme="minorHAnsi" w:hAnsiTheme="minorHAnsi" w:cstheme="minorHAnsi"/>
          <w:sz w:val="22"/>
          <w:szCs w:val="22"/>
        </w:rPr>
        <w:t>pri vyhodnoco</w:t>
      </w:r>
      <w:r>
        <w:rPr>
          <w:rFonts w:asciiTheme="minorHAnsi" w:hAnsiTheme="minorHAnsi" w:cstheme="minorHAnsi"/>
          <w:sz w:val="22"/>
          <w:szCs w:val="22"/>
        </w:rPr>
        <w:t xml:space="preserve">vaní prekročenia pridelenej </w:t>
      </w:r>
      <w:r w:rsidRPr="00F003F3">
        <w:rPr>
          <w:rFonts w:asciiTheme="minorHAnsi" w:hAnsiTheme="minorHAnsi" w:cstheme="minorHAnsi"/>
          <w:sz w:val="22"/>
          <w:szCs w:val="22"/>
        </w:rPr>
        <w:t>preprav</w:t>
      </w:r>
      <w:r>
        <w:rPr>
          <w:rFonts w:asciiTheme="minorHAnsi" w:hAnsiTheme="minorHAnsi" w:cstheme="minorHAnsi"/>
          <w:sz w:val="22"/>
          <w:szCs w:val="22"/>
        </w:rPr>
        <w:t>nej alebo distribučnej kapacity.</w:t>
      </w:r>
    </w:p>
    <w:p w14:paraId="1F57E90B" w14:textId="7B4BBF80" w:rsidR="00F72B56" w:rsidRDefault="00F72B56" w:rsidP="00AA7AC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3FE9932" w14:textId="6579CDDB" w:rsidR="00F72B56" w:rsidRPr="00B95F68" w:rsidRDefault="00F72B56" w:rsidP="00AA7AC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SPP-D – SPP – distribúcia, </w:t>
      </w:r>
      <w:proofErr w:type="spellStart"/>
      <w:r>
        <w:rPr>
          <w:rFonts w:asciiTheme="minorHAnsi" w:hAnsiTheme="minorHAnsi" w:cstheme="minorHAnsi"/>
          <w:sz w:val="22"/>
          <w:szCs w:val="22"/>
        </w:rPr>
        <w:t>a.s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25E6EB2B" w14:textId="77777777" w:rsidR="008A50E1" w:rsidRDefault="008A50E1">
      <w:r>
        <w:br w:type="page"/>
      </w:r>
    </w:p>
    <w:p w14:paraId="26D89D80" w14:textId="77777777" w:rsidR="000D0D05" w:rsidRDefault="000D0D05" w:rsidP="006179E5">
      <w:pPr>
        <w:pStyle w:val="Nadpis1"/>
        <w:numPr>
          <w:ilvl w:val="0"/>
          <w:numId w:val="11"/>
        </w:numPr>
      </w:pPr>
      <w:bookmarkStart w:id="2" w:name="_Toc78193218"/>
      <w:r>
        <w:lastRenderedPageBreak/>
        <w:t>Spoločnosť SPP – distribúcia: bezpečná a spoľahlivá distribúcia ZP</w:t>
      </w:r>
      <w:bookmarkEnd w:id="2"/>
    </w:p>
    <w:p w14:paraId="5F1EF8E9" w14:textId="77777777" w:rsidR="000D0D05" w:rsidRPr="000D0D05" w:rsidRDefault="000D0D05" w:rsidP="00F9190E">
      <w:pPr>
        <w:spacing w:after="0"/>
        <w:jc w:val="both"/>
        <w:rPr>
          <w:rStyle w:val="ra"/>
          <w:rFonts w:asciiTheme="minorHAnsi" w:hAnsiTheme="minorHAnsi" w:cstheme="minorHAnsi"/>
        </w:rPr>
      </w:pPr>
    </w:p>
    <w:p w14:paraId="423FF270" w14:textId="77777777" w:rsidR="000D0D05" w:rsidRPr="000D0D05" w:rsidRDefault="000D0D05" w:rsidP="000D0D05">
      <w:pPr>
        <w:jc w:val="both"/>
        <w:rPr>
          <w:rStyle w:val="ra"/>
          <w:rFonts w:asciiTheme="minorHAnsi" w:hAnsiTheme="minorHAnsi" w:cstheme="minorHAnsi"/>
        </w:rPr>
      </w:pPr>
      <w:r w:rsidRPr="000D0D05">
        <w:rPr>
          <w:rStyle w:val="ra"/>
          <w:rFonts w:asciiTheme="minorHAnsi" w:hAnsiTheme="minorHAnsi" w:cstheme="minorHAnsi"/>
        </w:rPr>
        <w:t>Spoločnosť</w:t>
      </w:r>
      <w:r w:rsidRPr="000D0D05">
        <w:rPr>
          <w:rFonts w:cstheme="minorHAnsi"/>
        </w:rPr>
        <w:t xml:space="preserve"> SPP – distribúcia, </w:t>
      </w:r>
      <w:proofErr w:type="spellStart"/>
      <w:r w:rsidRPr="000D0D05">
        <w:rPr>
          <w:rFonts w:cstheme="minorHAnsi"/>
        </w:rPr>
        <w:t>a.s</w:t>
      </w:r>
      <w:proofErr w:type="spellEnd"/>
      <w:r w:rsidRPr="000D0D05">
        <w:rPr>
          <w:rFonts w:cstheme="minorHAnsi"/>
        </w:rPr>
        <w:t>. (ďalej iba „Obstarávateľ“) hrá dôležitú úlohu pri zaistení energetickej bezpečnosti Slovenska.</w:t>
      </w:r>
      <w:r w:rsidRPr="000D0D05">
        <w:rPr>
          <w:rStyle w:val="ra"/>
          <w:rFonts w:asciiTheme="minorHAnsi" w:hAnsiTheme="minorHAnsi" w:cstheme="minorHAnsi"/>
        </w:rPr>
        <w:t xml:space="preserve"> </w:t>
      </w:r>
      <w:r w:rsidRPr="000D0D05">
        <w:rPr>
          <w:rFonts w:cstheme="minorHAnsi"/>
        </w:rPr>
        <w:t>Pilierom hlavných podnikateľských aktivít Obstarávateľa je technicky bezpečná, dodávateľsky spoľahlivá a súčasne ekonomicky efektívna distribúcia zemného plynu.</w:t>
      </w:r>
    </w:p>
    <w:p w14:paraId="2A448CD4" w14:textId="64B708EC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>Obstarávateľ</w:t>
      </w:r>
      <w:r w:rsidRPr="000D0D05">
        <w:rPr>
          <w:rStyle w:val="ra"/>
          <w:rFonts w:asciiTheme="minorHAnsi" w:hAnsiTheme="minorHAnsi" w:cstheme="minorHAnsi"/>
        </w:rPr>
        <w:t xml:space="preserve"> je vlastníkom a  prevádzkovateľom distribučnej siete, prostredníctvom ktorej sa distribuuje 98</w:t>
      </w:r>
      <w:r w:rsidR="004B1DB0">
        <w:rPr>
          <w:rStyle w:val="ra"/>
          <w:rFonts w:asciiTheme="minorHAnsi" w:hAnsiTheme="minorHAnsi" w:cstheme="minorHAnsi"/>
        </w:rPr>
        <w:t xml:space="preserve"> </w:t>
      </w:r>
      <w:r w:rsidRPr="000D0D05">
        <w:rPr>
          <w:rStyle w:val="ra"/>
          <w:rFonts w:asciiTheme="minorHAnsi" w:hAnsiTheme="minorHAnsi" w:cstheme="minorHAnsi"/>
        </w:rPr>
        <w:t>% z celkového distribuovaného objemu zemnéh</w:t>
      </w:r>
      <w:r w:rsidR="008F47BF">
        <w:rPr>
          <w:rStyle w:val="ra"/>
          <w:rFonts w:asciiTheme="minorHAnsi" w:hAnsiTheme="minorHAnsi" w:cstheme="minorHAnsi"/>
        </w:rPr>
        <w:t>o plynu v Slovenskej republike.</w:t>
      </w:r>
    </w:p>
    <w:p w14:paraId="22DB6833" w14:textId="77777777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>Spoločnosť je zodpovedná za spoľahlivú, bezpečnú a  efektívnu distribúciu zemného plynu ku konečnému odberateľovi, čo znamená viac ako 1,5 milióna odberateľov. Plynofikovaných je 2 233 obcí z celkového počtu obcí a prístup ku zemnému ply</w:t>
      </w:r>
      <w:r w:rsidR="008F47BF">
        <w:rPr>
          <w:rFonts w:cstheme="minorHAnsi"/>
        </w:rPr>
        <w:t>nu má 94% obyvateľov Slovenska.</w:t>
      </w:r>
    </w:p>
    <w:p w14:paraId="5639356E" w14:textId="77777777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>Celková dĺžka plynovodov všetkých tlakových úrovní je viac ako 33 tis. km. Vysokotlakové plynovody sú v celkovej dĺžke viac ako 6 tis. km, miestna sieť v celkovej dĺžke viac ako 27 tis. km. Zdrojom údajov je výročná správa za rok 2020.</w:t>
      </w:r>
    </w:p>
    <w:p w14:paraId="6BC3B30C" w14:textId="77777777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 xml:space="preserve">Spoločnosť plní úlohy a  povinnosti plynárenského dispečingu, vyplývajúce zo zákona č. 251/2012, </w:t>
      </w:r>
      <w:proofErr w:type="spellStart"/>
      <w:r w:rsidRPr="000D0D05">
        <w:rPr>
          <w:rFonts w:cstheme="minorHAnsi"/>
        </w:rPr>
        <w:t>Z.z</w:t>
      </w:r>
      <w:proofErr w:type="spellEnd"/>
      <w:r w:rsidRPr="000D0D05">
        <w:rPr>
          <w:rFonts w:cstheme="minorHAnsi"/>
        </w:rPr>
        <w:t>. o energetike v znení neskorších predpisov, prostredníctvom Slovenského plynárenského dispečingu.</w:t>
      </w:r>
    </w:p>
    <w:p w14:paraId="4DB8B763" w14:textId="77777777" w:rsidR="000D0D05" w:rsidRPr="000D0D05" w:rsidRDefault="000D0D05" w:rsidP="000D0D05">
      <w:pPr>
        <w:jc w:val="both"/>
        <w:rPr>
          <w:rFonts w:cstheme="minorHAnsi"/>
        </w:rPr>
      </w:pPr>
    </w:p>
    <w:p w14:paraId="42603DB0" w14:textId="77777777" w:rsidR="000D0D05" w:rsidRDefault="000D0D05" w:rsidP="006179E5">
      <w:pPr>
        <w:pStyle w:val="Nadpis1"/>
        <w:numPr>
          <w:ilvl w:val="0"/>
          <w:numId w:val="11"/>
        </w:numPr>
      </w:pPr>
      <w:bookmarkStart w:id="3" w:name="_Toc78193219"/>
      <w:r>
        <w:t>Slovenský plynárenský dispečing</w:t>
      </w:r>
      <w:bookmarkEnd w:id="3"/>
    </w:p>
    <w:p w14:paraId="012B51EC" w14:textId="77777777" w:rsidR="000D0D05" w:rsidRPr="000D0D05" w:rsidRDefault="000D0D05" w:rsidP="00F9190E">
      <w:pPr>
        <w:spacing w:after="0"/>
        <w:rPr>
          <w:rFonts w:cstheme="minorHAnsi"/>
        </w:rPr>
      </w:pPr>
    </w:p>
    <w:p w14:paraId="75F27B0F" w14:textId="77777777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>História vzniku Slovenského plynárenského dispečingu (ďalej SPD) sa spája so začiatkom využívania zemného plynu z domácich zdrojov. Prudký rozvoj plynárenstva bol zaznamenaný najmä v 60-tych a 70-tych rokoch 20. storočia, kedy bol vybudovaný medzištátny plynovod Bratstvo (v roku 1968).</w:t>
      </w:r>
    </w:p>
    <w:p w14:paraId="7267F4B8" w14:textId="77777777" w:rsidR="000D0D05" w:rsidRPr="000D0D05" w:rsidRDefault="000D0D05" w:rsidP="000D0D05">
      <w:pPr>
        <w:jc w:val="both"/>
        <w:rPr>
          <w:rFonts w:cstheme="minorHAnsi"/>
        </w:rPr>
      </w:pPr>
      <w:r w:rsidRPr="000D0D05">
        <w:rPr>
          <w:rFonts w:cstheme="minorHAnsi"/>
        </w:rPr>
        <w:t xml:space="preserve">Postupne bolo vybudované moderné dispečerské centrum pre </w:t>
      </w:r>
      <w:r w:rsidR="008F47BF">
        <w:rPr>
          <w:rFonts w:cstheme="minorHAnsi"/>
        </w:rPr>
        <w:t>riadenie distribučnej siete SPP</w:t>
      </w:r>
      <w:r w:rsidR="008F47BF" w:rsidRPr="000D0D05">
        <w:t> </w:t>
      </w:r>
      <w:r w:rsidR="008F47BF">
        <w:rPr>
          <w:rFonts w:cstheme="minorHAnsi"/>
        </w:rPr>
        <w:t>-</w:t>
      </w:r>
      <w:r w:rsidR="008F47BF" w:rsidRPr="000D0D05">
        <w:t> </w:t>
      </w:r>
      <w:r w:rsidR="008F47BF">
        <w:rPr>
          <w:rFonts w:cstheme="minorHAnsi"/>
        </w:rPr>
        <w:t>d</w:t>
      </w:r>
      <w:r w:rsidRPr="000D0D05">
        <w:rPr>
          <w:rFonts w:cstheme="minorHAnsi"/>
        </w:rPr>
        <w:t>istribúcia, ktoré zabezpečuje činnosti v štyroch základných oblastiach:</w:t>
      </w:r>
    </w:p>
    <w:p w14:paraId="19242F68" w14:textId="77777777" w:rsidR="000D0D05" w:rsidRPr="000D0D05" w:rsidRDefault="000D0D05" w:rsidP="000D0D05">
      <w:pPr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0D0D05">
        <w:rPr>
          <w:rFonts w:cstheme="minorHAnsi"/>
        </w:rPr>
        <w:t>príprava distribúcie plynu</w:t>
      </w:r>
    </w:p>
    <w:p w14:paraId="1C3B664D" w14:textId="77777777" w:rsidR="000D0D05" w:rsidRPr="000D0D05" w:rsidRDefault="000D0D05" w:rsidP="000D0D05">
      <w:pPr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0D0D05">
        <w:rPr>
          <w:rFonts w:cstheme="minorHAnsi"/>
        </w:rPr>
        <w:t>operatívne riadenie distribučnej siete</w:t>
      </w:r>
    </w:p>
    <w:p w14:paraId="2DD05052" w14:textId="77777777" w:rsidR="000D0D05" w:rsidRPr="000D0D05" w:rsidRDefault="000D0D05" w:rsidP="000D0D05">
      <w:pPr>
        <w:numPr>
          <w:ilvl w:val="0"/>
          <w:numId w:val="1"/>
        </w:numPr>
        <w:spacing w:after="0"/>
        <w:ind w:left="357" w:hanging="357"/>
        <w:jc w:val="both"/>
        <w:rPr>
          <w:rFonts w:cstheme="minorHAnsi"/>
        </w:rPr>
      </w:pPr>
      <w:r w:rsidRPr="000D0D05">
        <w:rPr>
          <w:rFonts w:cstheme="minorHAnsi"/>
        </w:rPr>
        <w:t>riadenie havarijných stavov a pr</w:t>
      </w:r>
      <w:r w:rsidR="008F47BF">
        <w:rPr>
          <w:rFonts w:cstheme="minorHAnsi"/>
        </w:rPr>
        <w:t>evádzka Poruchovej linky – plyn</w:t>
      </w:r>
    </w:p>
    <w:p w14:paraId="2BA6240B" w14:textId="77777777" w:rsidR="000D0D05" w:rsidRPr="000D0D05" w:rsidRDefault="000D0D05" w:rsidP="007D5407">
      <w:pPr>
        <w:numPr>
          <w:ilvl w:val="0"/>
          <w:numId w:val="1"/>
        </w:numPr>
        <w:ind w:left="357" w:hanging="357"/>
        <w:jc w:val="both"/>
        <w:rPr>
          <w:rFonts w:cstheme="minorHAnsi"/>
        </w:rPr>
      </w:pPr>
      <w:r w:rsidRPr="000D0D05">
        <w:rPr>
          <w:rFonts w:cstheme="minorHAnsi"/>
        </w:rPr>
        <w:t>prevádzka a údržba riadia</w:t>
      </w:r>
      <w:r w:rsidR="008F47BF">
        <w:rPr>
          <w:rFonts w:cstheme="minorHAnsi"/>
        </w:rPr>
        <w:t>cich a telemetrických systémov.</w:t>
      </w:r>
    </w:p>
    <w:p w14:paraId="1FC19410" w14:textId="77777777" w:rsidR="000D0D05" w:rsidRPr="000D0D05" w:rsidRDefault="008F47BF" w:rsidP="000D0D05">
      <w:pPr>
        <w:jc w:val="both"/>
        <w:rPr>
          <w:rStyle w:val="Siln"/>
          <w:rFonts w:asciiTheme="minorHAnsi" w:hAnsiTheme="minorHAnsi" w:cstheme="minorHAnsi"/>
          <w:b w:val="0"/>
          <w:bCs/>
          <w:i/>
        </w:rPr>
      </w:pPr>
      <w:r>
        <w:rPr>
          <w:rStyle w:val="Siln"/>
          <w:rFonts w:asciiTheme="minorHAnsi" w:hAnsiTheme="minorHAnsi" w:cstheme="minorHAnsi"/>
          <w:b w:val="0"/>
          <w:bCs/>
          <w:i/>
        </w:rPr>
        <w:t xml:space="preserve">SPD </w:t>
      </w:r>
      <w:r w:rsidR="000D0D05" w:rsidRPr="000D0D05">
        <w:rPr>
          <w:rStyle w:val="Siln"/>
          <w:rFonts w:asciiTheme="minorHAnsi" w:hAnsiTheme="minorHAnsi" w:cstheme="minorHAnsi"/>
          <w:b w:val="0"/>
          <w:bCs/>
          <w:i/>
        </w:rPr>
        <w:t>zabezpečuje svoje služby prostredníctvom nepretržitej prevádzky.</w:t>
      </w:r>
    </w:p>
    <w:p w14:paraId="6059EA06" w14:textId="77777777" w:rsidR="000D0D05" w:rsidRPr="000D0D05" w:rsidRDefault="000D0D05" w:rsidP="000D0D05">
      <w:pPr>
        <w:jc w:val="both"/>
        <w:rPr>
          <w:rFonts w:cstheme="minorHAnsi"/>
          <w:bCs/>
        </w:rPr>
      </w:pPr>
    </w:p>
    <w:p w14:paraId="7473DB91" w14:textId="77777777" w:rsidR="000D0D05" w:rsidRPr="005E3F66" w:rsidRDefault="006179E5" w:rsidP="000D0D05">
      <w:pPr>
        <w:pStyle w:val="Nadpis2"/>
        <w:keepLines w:val="0"/>
        <w:numPr>
          <w:ilvl w:val="1"/>
          <w:numId w:val="0"/>
        </w:numPr>
        <w:tabs>
          <w:tab w:val="num" w:pos="0"/>
          <w:tab w:val="left" w:pos="567"/>
          <w:tab w:val="left" w:pos="1276"/>
          <w:tab w:val="left" w:pos="6379"/>
        </w:tabs>
        <w:overflowPunct w:val="0"/>
        <w:autoSpaceDE w:val="0"/>
        <w:autoSpaceDN w:val="0"/>
        <w:adjustRightInd w:val="0"/>
        <w:spacing w:before="240" w:after="120" w:line="240" w:lineRule="auto"/>
      </w:pPr>
      <w:bookmarkStart w:id="4" w:name="_Toc306202196"/>
      <w:bookmarkStart w:id="5" w:name="_Toc292886356"/>
      <w:bookmarkStart w:id="6" w:name="_Toc78193220"/>
      <w:r>
        <w:t>2.1</w:t>
      </w:r>
      <w:r>
        <w:tab/>
      </w:r>
      <w:r w:rsidR="000D0D05" w:rsidRPr="005E3F66">
        <w:t>Hlavné úlohy SPD</w:t>
      </w:r>
      <w:bookmarkEnd w:id="4"/>
      <w:bookmarkEnd w:id="5"/>
      <w:bookmarkEnd w:id="6"/>
    </w:p>
    <w:p w14:paraId="1BBB3F64" w14:textId="77777777" w:rsidR="000D0D05" w:rsidRDefault="000D0D05" w:rsidP="00F9190E">
      <w:pPr>
        <w:spacing w:after="0"/>
        <w:jc w:val="both"/>
      </w:pPr>
    </w:p>
    <w:p w14:paraId="797BA096" w14:textId="77777777" w:rsidR="000D0D05" w:rsidRPr="000D0D05" w:rsidRDefault="000D0D05" w:rsidP="000D0D05">
      <w:pPr>
        <w:jc w:val="both"/>
      </w:pPr>
      <w:r w:rsidRPr="000D0D05">
        <w:t>SPD zodpovedá za operatívne riadenie distribučnej siete spoločnosti Obstarávateľa. Zabezpečuje a riadi distribúciu plynu v zmysle dohodnutých kontraktov, zabezpečuje vyvažovanie distribučnej siete v zmysle legislatívy SR. V súlade s rozhodnutím Ministerstva hospodárstva SR plní úlohy Plynárenského dispečingu na vymedzenom území. Plní tiež úlohy vyplývajúce z krízovej situácie v plynárenstve.</w:t>
      </w:r>
    </w:p>
    <w:p w14:paraId="16CCA2B7" w14:textId="77777777" w:rsidR="000D0D05" w:rsidRPr="000D0D05" w:rsidRDefault="000D0D05" w:rsidP="000D0D05">
      <w:pPr>
        <w:pStyle w:val="Normlnywebov"/>
        <w:spacing w:before="0" w:beforeAutospacing="0" w:after="160" w:afterAutospacing="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0D05">
        <w:rPr>
          <w:rFonts w:asciiTheme="minorHAnsi" w:hAnsiTheme="minorHAnsi" w:cstheme="minorHAnsi"/>
          <w:sz w:val="22"/>
          <w:szCs w:val="22"/>
        </w:rPr>
        <w:t>Úlohy SPD sú zamerané na tieto oblasti:</w:t>
      </w:r>
    </w:p>
    <w:p w14:paraId="438B02A6" w14:textId="77777777" w:rsidR="000D0D05" w:rsidRPr="000D0D05" w:rsidRDefault="000D0D05" w:rsidP="000D0D05">
      <w:pPr>
        <w:numPr>
          <w:ilvl w:val="0"/>
          <w:numId w:val="2"/>
        </w:numPr>
        <w:spacing w:after="0"/>
        <w:ind w:left="357" w:hanging="357"/>
        <w:jc w:val="both"/>
      </w:pPr>
      <w:r w:rsidRPr="000D0D05">
        <w:lastRenderedPageBreak/>
        <w:t>Operatívne riadi vlastnú distribučnú sieť a distribúciu plynu do prepojovacích bodov nad</w:t>
      </w:r>
      <w:r w:rsidR="008F47BF">
        <w:t>väzujúcich distribučných sietí.</w:t>
      </w:r>
    </w:p>
    <w:p w14:paraId="46F16EAD" w14:textId="77777777" w:rsidR="000D0D05" w:rsidRPr="000D0D05" w:rsidRDefault="000D0D05" w:rsidP="000D0D05">
      <w:pPr>
        <w:numPr>
          <w:ilvl w:val="0"/>
          <w:numId w:val="2"/>
        </w:numPr>
        <w:spacing w:after="0"/>
        <w:ind w:left="357" w:hanging="357"/>
        <w:jc w:val="both"/>
      </w:pPr>
      <w:r w:rsidRPr="000D0D05">
        <w:t>Riadi prepojené prepravné siete a distribučné siete na vymedzenom území pri stave núdze a pri činnostiach, ktoré bezprostredne zamedzuj</w:t>
      </w:r>
      <w:r w:rsidR="007D5407">
        <w:t>ú jeho vzniku.</w:t>
      </w:r>
    </w:p>
    <w:p w14:paraId="372FAA8E" w14:textId="77777777" w:rsidR="000D0D05" w:rsidRPr="000D0D05" w:rsidRDefault="002F1C20" w:rsidP="000D0D05">
      <w:pPr>
        <w:numPr>
          <w:ilvl w:val="0"/>
          <w:numId w:val="2"/>
        </w:numPr>
        <w:spacing w:after="0"/>
        <w:ind w:left="357" w:hanging="357"/>
        <w:jc w:val="both"/>
      </w:pPr>
      <w:r>
        <w:t>Technicky</w:t>
      </w:r>
      <w:r w:rsidR="000D0D05" w:rsidRPr="000D0D05">
        <w:t xml:space="preserve"> riadi rozdeľovanie zdrojov plynu vo vstupných bodoch do p</w:t>
      </w:r>
      <w:r w:rsidR="007D5407">
        <w:t>repojených distribučných sietí.</w:t>
      </w:r>
    </w:p>
    <w:p w14:paraId="3AAEDCE8" w14:textId="77777777" w:rsidR="000D0D05" w:rsidRPr="000D0D05" w:rsidRDefault="00AA7AC9" w:rsidP="000D0D05">
      <w:pPr>
        <w:numPr>
          <w:ilvl w:val="0"/>
          <w:numId w:val="2"/>
        </w:numPr>
        <w:spacing w:after="0"/>
        <w:ind w:left="357" w:hanging="357"/>
        <w:jc w:val="both"/>
      </w:pPr>
      <w:r>
        <w:t>Vyhlasuje</w:t>
      </w:r>
      <w:r w:rsidRPr="00AA7AC9">
        <w:t xml:space="preserve"> </w:t>
      </w:r>
      <w:r>
        <w:t>krízovú situáciu v plynárenstve</w:t>
      </w:r>
      <w:r w:rsidR="007D5407">
        <w:t>.</w:t>
      </w:r>
    </w:p>
    <w:p w14:paraId="615D8985" w14:textId="77777777" w:rsidR="000D0D05" w:rsidRPr="000D0D05" w:rsidRDefault="000D0D05" w:rsidP="000D0D05">
      <w:pPr>
        <w:numPr>
          <w:ilvl w:val="0"/>
          <w:numId w:val="2"/>
        </w:numPr>
        <w:spacing w:after="0"/>
        <w:ind w:left="357" w:hanging="357"/>
        <w:jc w:val="both"/>
      </w:pPr>
      <w:r w:rsidRPr="000D0D05">
        <w:t>Určuje opatrenia zamer</w:t>
      </w:r>
      <w:r w:rsidR="007D5407">
        <w:t>ané na odstránenie stavu núdze.</w:t>
      </w:r>
    </w:p>
    <w:p w14:paraId="5C7199F7" w14:textId="77777777" w:rsidR="000D0D05" w:rsidRPr="000D0D05" w:rsidRDefault="000D0D05" w:rsidP="007D5407">
      <w:pPr>
        <w:numPr>
          <w:ilvl w:val="0"/>
          <w:numId w:val="2"/>
        </w:numPr>
        <w:ind w:left="357" w:hanging="357"/>
        <w:jc w:val="both"/>
      </w:pPr>
      <w:r w:rsidRPr="000D0D05">
        <w:t>Zabezpečuje nepretržitý príjem hlásení o únikoch plynu, prevádzkových udalostiach a ostatných udalostiach v zmysle havarijného plánu Obstarávateľa prostredníctvom Poruchovej linky.</w:t>
      </w:r>
    </w:p>
    <w:p w14:paraId="0D2C9317" w14:textId="77777777" w:rsidR="000D0D05" w:rsidRPr="000D0D05" w:rsidRDefault="000D0D05" w:rsidP="000D0D05">
      <w:pPr>
        <w:ind w:left="360"/>
        <w:jc w:val="both"/>
      </w:pPr>
    </w:p>
    <w:p w14:paraId="0213A496" w14:textId="77777777" w:rsidR="000D0D05" w:rsidRPr="005E3F66" w:rsidRDefault="006179E5" w:rsidP="007D5407">
      <w:pPr>
        <w:pStyle w:val="Nadpis2"/>
      </w:pPr>
      <w:bookmarkStart w:id="7" w:name="_Toc306202197"/>
      <w:bookmarkStart w:id="8" w:name="_Toc78193221"/>
      <w:r>
        <w:t>2.2</w:t>
      </w:r>
      <w:r>
        <w:tab/>
      </w:r>
      <w:r w:rsidR="000D0D05" w:rsidRPr="005E3F66">
        <w:t>Hlavné úlohy Útvaru dispečerského riadenia</w:t>
      </w:r>
      <w:bookmarkEnd w:id="7"/>
      <w:bookmarkEnd w:id="8"/>
    </w:p>
    <w:p w14:paraId="469DD00E" w14:textId="77777777" w:rsidR="000D0D05" w:rsidRDefault="000D0D05" w:rsidP="00F9190E">
      <w:pPr>
        <w:spacing w:after="0"/>
        <w:jc w:val="both"/>
      </w:pPr>
    </w:p>
    <w:p w14:paraId="2F438075" w14:textId="77777777" w:rsidR="000D0D05" w:rsidRPr="005E3F66" w:rsidRDefault="000D0D05" w:rsidP="000D0D05">
      <w:pPr>
        <w:jc w:val="both"/>
      </w:pPr>
      <w:r>
        <w:t xml:space="preserve">Útvar dispečerského riadenia (ďalej DPDR) v rámci daných kompetencií a zodpovedností monitoruje a riadi prevádzku vysokotlakovej časti distribučnej siete v pôsobnosti spoločnosti. Útvar realizuje proces nominácií s účastníkmi trhu s plynom a fyzické vyvažovanie distribučnej siete. Počas stavu núdze riadi distribučné siete v SR v súlade s platnou legislatívou. </w:t>
      </w:r>
    </w:p>
    <w:p w14:paraId="4BA3CB0A" w14:textId="77777777" w:rsidR="000D0D05" w:rsidRDefault="000D0D05" w:rsidP="000D0D05">
      <w:pPr>
        <w:jc w:val="both"/>
      </w:pPr>
      <w:r>
        <w:t>Hlavným poslaním DPDR je zabezpečiť spoľahlivú, bezpečnú a optimálnu prevádzku vysokotlakovej distribučnej siete (ďalej DS) a riadiacich systémov v rámci spoločnosti pri štandardných prevádzkových podmienkach a pri krízovej situácii v plynárenstve, riadiť najzávažnejšie problémy v prevádzke DS, navrhovať nové spôsoby riadenia DS, koordinovať technologické práce obmedzujúce distribučnú kapacitu DS.</w:t>
      </w:r>
    </w:p>
    <w:p w14:paraId="65B123DC" w14:textId="77777777" w:rsidR="000D0D05" w:rsidRDefault="000D0D05" w:rsidP="000D0D05">
      <w:pPr>
        <w:pStyle w:val="NormlnyPodaokraja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E3F66">
        <w:rPr>
          <w:rFonts w:asciiTheme="minorHAnsi" w:eastAsiaTheme="minorHAnsi" w:hAnsiTheme="minorHAnsi" w:cstheme="minorBidi"/>
          <w:sz w:val="22"/>
          <w:szCs w:val="22"/>
          <w:lang w:eastAsia="en-US"/>
        </w:rPr>
        <w:t>Prostredníctvom riadiacich systémov zabezpečuje monitorovanie a vyhodnocovanie údajov z vyhradených plynárenských technologických zariadení a od vy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braných veľkoodberateľov plynu.</w:t>
      </w:r>
    </w:p>
    <w:p w14:paraId="57B997F8" w14:textId="77777777" w:rsidR="000D0D05" w:rsidRPr="00F2375F" w:rsidRDefault="000D0D05" w:rsidP="000D0D05">
      <w:pPr>
        <w:pStyle w:val="NormlnyPodaokraja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607F843" w14:textId="77777777" w:rsidR="000D0D05" w:rsidRPr="005E3F66" w:rsidRDefault="006179E5" w:rsidP="000D0D05">
      <w:pPr>
        <w:pStyle w:val="Nadpis2"/>
        <w:keepLines w:val="0"/>
        <w:numPr>
          <w:ilvl w:val="1"/>
          <w:numId w:val="0"/>
        </w:numPr>
        <w:tabs>
          <w:tab w:val="num" w:pos="0"/>
          <w:tab w:val="left" w:pos="567"/>
          <w:tab w:val="left" w:pos="1276"/>
          <w:tab w:val="left" w:pos="6379"/>
        </w:tabs>
        <w:overflowPunct w:val="0"/>
        <w:autoSpaceDE w:val="0"/>
        <w:autoSpaceDN w:val="0"/>
        <w:adjustRightInd w:val="0"/>
        <w:spacing w:before="240" w:after="120" w:line="240" w:lineRule="auto"/>
      </w:pPr>
      <w:bookmarkStart w:id="9" w:name="_Toc306202198"/>
      <w:bookmarkStart w:id="10" w:name="_Toc292886357"/>
      <w:bookmarkStart w:id="11" w:name="_Toc78193222"/>
      <w:r>
        <w:t>2.3</w:t>
      </w:r>
      <w:r>
        <w:tab/>
      </w:r>
      <w:r w:rsidR="000D0D05" w:rsidRPr="005E3F66">
        <w:t>Hlavné úlohy monitorovacích centier</w:t>
      </w:r>
      <w:bookmarkEnd w:id="9"/>
      <w:bookmarkEnd w:id="10"/>
      <w:bookmarkEnd w:id="11"/>
    </w:p>
    <w:p w14:paraId="7ACBDCC8" w14:textId="77777777" w:rsidR="000D0D05" w:rsidRDefault="000D0D05" w:rsidP="00F9190E">
      <w:pPr>
        <w:pStyle w:val="NormlnyPodaokraja"/>
        <w:spacing w:line="259" w:lineRule="auto"/>
        <w:rPr>
          <w:rFonts w:asciiTheme="minorHAnsi" w:hAnsiTheme="minorHAnsi" w:cstheme="minorHAnsi"/>
          <w:kern w:val="36"/>
          <w:sz w:val="22"/>
          <w:szCs w:val="22"/>
        </w:rPr>
      </w:pPr>
    </w:p>
    <w:p w14:paraId="79E1D891" w14:textId="77777777" w:rsidR="000D0D05" w:rsidRPr="00B55310" w:rsidRDefault="000D0D05" w:rsidP="000D0D05">
      <w:pPr>
        <w:pStyle w:val="NormlnyPodaokraja"/>
        <w:spacing w:after="160" w:line="259" w:lineRule="auto"/>
        <w:rPr>
          <w:rFonts w:asciiTheme="minorHAnsi" w:hAnsiTheme="minorHAnsi" w:cstheme="minorHAnsi"/>
          <w:kern w:val="36"/>
          <w:sz w:val="22"/>
          <w:szCs w:val="22"/>
        </w:rPr>
      </w:pPr>
      <w:r w:rsidRPr="00B55310">
        <w:rPr>
          <w:rFonts w:asciiTheme="minorHAnsi" w:hAnsiTheme="minorHAnsi" w:cstheme="minorHAnsi"/>
          <w:kern w:val="36"/>
          <w:sz w:val="22"/>
          <w:szCs w:val="22"/>
        </w:rPr>
        <w:t>Monitorovacie centrum vykonáva monitorovanie distribučnej siete v  jeho pôsobnosti, vyhradených plynárenských technologických zariadení podľa vopred dohodnutých pravidiel s útvarom dispečerského riadenia a prevádzkovateľom týchto zariadení v zmysle platnej legislatívy a interných pravidiel.</w:t>
      </w:r>
    </w:p>
    <w:p w14:paraId="683E32E0" w14:textId="77777777" w:rsidR="000D0D05" w:rsidRPr="00B55310" w:rsidRDefault="000D0D05" w:rsidP="000D0D05">
      <w:pPr>
        <w:pStyle w:val="NormlnyPodaokraja"/>
        <w:spacing w:after="160" w:line="259" w:lineRule="auto"/>
        <w:rPr>
          <w:rFonts w:asciiTheme="minorHAnsi" w:hAnsiTheme="minorHAnsi" w:cstheme="minorHAnsi"/>
          <w:kern w:val="36"/>
          <w:sz w:val="22"/>
          <w:szCs w:val="22"/>
        </w:rPr>
      </w:pPr>
      <w:r w:rsidRPr="00B55310">
        <w:rPr>
          <w:rFonts w:asciiTheme="minorHAnsi" w:hAnsiTheme="minorHAnsi" w:cstheme="minorHAnsi"/>
          <w:kern w:val="36"/>
          <w:sz w:val="22"/>
          <w:szCs w:val="22"/>
        </w:rPr>
        <w:t xml:space="preserve">Prostredníctvom riadiacich systémov zabezpečuje zber, spracovanie a vyhodnotenie údajov z vyhradených plynárenských technologických zariadení a </w:t>
      </w:r>
      <w:r w:rsidR="007D5407">
        <w:rPr>
          <w:rFonts w:asciiTheme="minorHAnsi" w:hAnsiTheme="minorHAnsi" w:cstheme="minorHAnsi"/>
          <w:kern w:val="36"/>
          <w:sz w:val="22"/>
          <w:szCs w:val="22"/>
        </w:rPr>
        <w:t>od vybraných odberateľov plynu.</w:t>
      </w:r>
    </w:p>
    <w:p w14:paraId="3532B37C" w14:textId="77777777" w:rsidR="000D0D05" w:rsidRPr="00B55310" w:rsidRDefault="000D0D05" w:rsidP="000D0D05">
      <w:pPr>
        <w:pStyle w:val="NormlnyPodaokraja"/>
        <w:spacing w:after="160" w:line="259" w:lineRule="auto"/>
        <w:rPr>
          <w:rFonts w:asciiTheme="minorHAnsi" w:hAnsiTheme="minorHAnsi" w:cstheme="minorHAnsi"/>
          <w:kern w:val="36"/>
          <w:sz w:val="22"/>
          <w:szCs w:val="22"/>
        </w:rPr>
      </w:pPr>
      <w:r w:rsidRPr="00B55310">
        <w:rPr>
          <w:rFonts w:asciiTheme="minorHAnsi" w:hAnsiTheme="minorHAnsi" w:cstheme="minorHAnsi"/>
          <w:kern w:val="36"/>
          <w:sz w:val="22"/>
          <w:szCs w:val="22"/>
        </w:rPr>
        <w:t xml:space="preserve">Preberá externe a interne hlásené poruchy cez nepretržite fungujúcu „Poruchovú linku“, eviduje poruchy zo SCADA systému, iniciuje cez poruchové služby odstránenie porúch, zabezpečuje lokalizáciu poruchy prostredníctvom systému GIS a  vedie ich evidenciu o poruche v systéme </w:t>
      </w:r>
      <w:r>
        <w:rPr>
          <w:rFonts w:asciiTheme="minorHAnsi" w:hAnsiTheme="minorHAnsi" w:cstheme="minorHAnsi"/>
          <w:kern w:val="36"/>
          <w:sz w:val="22"/>
          <w:szCs w:val="22"/>
        </w:rPr>
        <w:t xml:space="preserve">MPDR a </w:t>
      </w:r>
      <w:r w:rsidRPr="00B55310">
        <w:rPr>
          <w:rFonts w:asciiTheme="minorHAnsi" w:hAnsiTheme="minorHAnsi" w:cstheme="minorHAnsi"/>
          <w:kern w:val="36"/>
          <w:sz w:val="22"/>
          <w:szCs w:val="22"/>
        </w:rPr>
        <w:t>SAP/PM.</w:t>
      </w:r>
    </w:p>
    <w:p w14:paraId="751C7C67" w14:textId="77777777" w:rsidR="000D0D05" w:rsidRPr="00B55310" w:rsidRDefault="000D0D05" w:rsidP="000D0D05">
      <w:pPr>
        <w:pStyle w:val="NormlnyPodaokraja"/>
        <w:spacing w:after="160" w:line="259" w:lineRule="auto"/>
        <w:rPr>
          <w:rFonts w:asciiTheme="minorHAnsi" w:eastAsiaTheme="majorEastAsia" w:hAnsiTheme="minorHAnsi" w:cstheme="minorHAnsi"/>
          <w:i/>
          <w:sz w:val="22"/>
          <w:szCs w:val="22"/>
        </w:rPr>
      </w:pPr>
      <w:r w:rsidRPr="00B55310">
        <w:rPr>
          <w:rStyle w:val="Siln"/>
          <w:rFonts w:asciiTheme="minorHAnsi" w:eastAsiaTheme="majorEastAsia" w:hAnsiTheme="minorHAnsi" w:cstheme="minorHAnsi"/>
          <w:b w:val="0"/>
          <w:bCs/>
          <w:i/>
          <w:sz w:val="22"/>
          <w:szCs w:val="22"/>
        </w:rPr>
        <w:t>Monitorovacie centrá zabezpečujú svoje služby prostredníctvom nepretržitej prevádzky.</w:t>
      </w:r>
    </w:p>
    <w:p w14:paraId="60DD6BE2" w14:textId="77777777" w:rsidR="000D0D05" w:rsidRDefault="000D0D05" w:rsidP="000D0D05">
      <w:r>
        <w:br w:type="page"/>
      </w:r>
    </w:p>
    <w:p w14:paraId="2980AFAB" w14:textId="77777777" w:rsidR="007B3DD0" w:rsidRDefault="007B3DD0" w:rsidP="006179E5">
      <w:pPr>
        <w:pStyle w:val="Nadpis1"/>
        <w:numPr>
          <w:ilvl w:val="0"/>
          <w:numId w:val="11"/>
        </w:numPr>
      </w:pPr>
      <w:bookmarkStart w:id="12" w:name="_Toc78193223"/>
      <w:r>
        <w:lastRenderedPageBreak/>
        <w:t>Súčasný SCADA systém používaný v SPP-distribúcia</w:t>
      </w:r>
      <w:bookmarkEnd w:id="12"/>
    </w:p>
    <w:p w14:paraId="48E0028B" w14:textId="77777777" w:rsidR="001A5061" w:rsidRDefault="001A5061" w:rsidP="007B3DD0"/>
    <w:p w14:paraId="54CE7D04" w14:textId="77777777" w:rsidR="007B3DD0" w:rsidRDefault="001A5061" w:rsidP="007B3DD0">
      <w:r>
        <w:t>Súčasný SCADA systém pozostáva z hlavného a záložného systému. Záložný systém má identickú konfiguráciu ako hlavný systém a je jeho plnohodnotnou náhradou.</w:t>
      </w:r>
    </w:p>
    <w:p w14:paraId="109ED939" w14:textId="77777777" w:rsidR="004007AE" w:rsidRDefault="004007AE" w:rsidP="007B3DD0">
      <w:r>
        <w:t>Požadujeme zachovať všetky funkčnosti súčasného SCADA systému, okrem tých funkčností, kde je vyslovene uvedené, že ich nie je potrebné zachovať, alebo je ich potrebné zmeniť.</w:t>
      </w:r>
    </w:p>
    <w:p w14:paraId="39002039" w14:textId="77777777" w:rsidR="007B3DD0" w:rsidRDefault="006179E5" w:rsidP="007B3DD0">
      <w:pPr>
        <w:pStyle w:val="Nadpis2"/>
      </w:pPr>
      <w:bookmarkStart w:id="13" w:name="_Toc78193224"/>
      <w:r>
        <w:t>3.1</w:t>
      </w:r>
      <w:r>
        <w:tab/>
      </w:r>
      <w:r w:rsidR="007B3DD0">
        <w:t>Štruktúra a lokalizácia systému</w:t>
      </w:r>
      <w:bookmarkEnd w:id="13"/>
    </w:p>
    <w:p w14:paraId="54E0ED3E" w14:textId="77777777" w:rsidR="00A46325" w:rsidRPr="00A46325" w:rsidRDefault="00A46325" w:rsidP="00A46325"/>
    <w:p w14:paraId="53FA48C0" w14:textId="77777777" w:rsidR="00A46325" w:rsidRDefault="00A46325" w:rsidP="00A46325">
      <w:pPr>
        <w:rPr>
          <w:color w:val="1F497D"/>
        </w:rPr>
      </w:pPr>
      <w:r>
        <w:rPr>
          <w:noProof/>
          <w:lang w:eastAsia="sk-SK"/>
        </w:rPr>
        <w:drawing>
          <wp:inline distT="0" distB="0" distL="0" distR="0" wp14:anchorId="31577A60" wp14:editId="03FE7039">
            <wp:extent cx="5191125" cy="4095750"/>
            <wp:effectExtent l="0" t="0" r="9525" b="0"/>
            <wp:docPr id="1" name="Obrázok 1" descr="cid:image005.png@01D715C7.8229C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5.png@01D715C7.8229C65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5D6CD" w14:textId="77777777" w:rsidR="00A46325" w:rsidRPr="00A46325" w:rsidRDefault="00A46325" w:rsidP="00A46325"/>
    <w:p w14:paraId="17CE4347" w14:textId="77777777" w:rsidR="00A46325" w:rsidRPr="00A46325" w:rsidRDefault="00A46325" w:rsidP="00A46325">
      <w:r w:rsidRPr="00A46325">
        <w:t>Hlavný systém je umiestnený v jednom dátovom centre.</w:t>
      </w:r>
    </w:p>
    <w:p w14:paraId="5EF7B53C" w14:textId="77777777" w:rsidR="00A46325" w:rsidRPr="00A46325" w:rsidRDefault="00A46325" w:rsidP="00A46325">
      <w:r w:rsidRPr="00A46325">
        <w:t>Záložný systém je umiestnený v druhom dátovom centre.</w:t>
      </w:r>
    </w:p>
    <w:p w14:paraId="5FF0B2B6" w14:textId="77777777" w:rsidR="00A46325" w:rsidRPr="00A46325" w:rsidRDefault="00A46325" w:rsidP="00A46325">
      <w:r w:rsidRPr="00A46325">
        <w:t>Dispečingy</w:t>
      </w:r>
      <w:r w:rsidR="001A5061">
        <w:t xml:space="preserve"> používajúce SCADA systém</w:t>
      </w:r>
      <w:r w:rsidRPr="00A46325">
        <w:t xml:space="preserve"> sú tri. Dva </w:t>
      </w:r>
      <w:r w:rsidR="001A5061">
        <w:t xml:space="preserve">dispečingy </w:t>
      </w:r>
      <w:r w:rsidRPr="00A46325">
        <w:t xml:space="preserve">sú v jednej budove v Bratislave. Jeden </w:t>
      </w:r>
      <w:r w:rsidR="001A5061">
        <w:t xml:space="preserve">dispečing </w:t>
      </w:r>
      <w:r w:rsidRPr="00A46325">
        <w:t>je v Košiciach. Na každom dispečingu sú po dve dispečerské pracovné stanice. Administrátorské pracovné stanice sú tri a sú spolu s dvomi dispečingami umiestnené v budove v Bratislave.</w:t>
      </w:r>
    </w:p>
    <w:p w14:paraId="3004C9E2" w14:textId="77777777" w:rsidR="00E60A09" w:rsidRDefault="00E60A09">
      <w:r>
        <w:br w:type="page"/>
      </w:r>
    </w:p>
    <w:p w14:paraId="42C1ADCE" w14:textId="77777777" w:rsidR="007B3DD0" w:rsidRDefault="006179E5" w:rsidP="007B3DD0">
      <w:pPr>
        <w:pStyle w:val="Nadpis2"/>
      </w:pPr>
      <w:bookmarkStart w:id="14" w:name="_Toc78193225"/>
      <w:r>
        <w:lastRenderedPageBreak/>
        <w:t>3.2</w:t>
      </w:r>
      <w:r>
        <w:tab/>
      </w:r>
      <w:r w:rsidR="007B3DD0">
        <w:t>Veľkosť systému, použité štandardy a riešenia</w:t>
      </w:r>
      <w:bookmarkEnd w:id="14"/>
    </w:p>
    <w:p w14:paraId="1B359559" w14:textId="77777777" w:rsidR="007B3DD0" w:rsidRDefault="007B3DD0" w:rsidP="00F9190E">
      <w:pPr>
        <w:spacing w:after="0"/>
      </w:pPr>
    </w:p>
    <w:p w14:paraId="71AF452E" w14:textId="77777777" w:rsidR="00730C99" w:rsidRDefault="002F618E" w:rsidP="00F9190E">
      <w:pPr>
        <w:spacing w:after="0"/>
      </w:pPr>
      <w:r>
        <w:t>Aktuálne (23</w:t>
      </w:r>
      <w:r w:rsidR="00730C99">
        <w:t>.</w:t>
      </w:r>
      <w:r>
        <w:t>6</w:t>
      </w:r>
      <w:r w:rsidR="00730C99">
        <w:t>.2021) štatistiky o veľkosti SCADA systému:</w:t>
      </w:r>
    </w:p>
    <w:p w14:paraId="6BFDEB59" w14:textId="77777777" w:rsidR="00730C99" w:rsidRDefault="006845A7" w:rsidP="00F9190E">
      <w:pPr>
        <w:spacing w:after="0"/>
      </w:pPr>
      <w:r>
        <w:t>počet RTU</w:t>
      </w:r>
      <w:r>
        <w:tab/>
      </w:r>
      <w:r>
        <w:tab/>
      </w:r>
      <w:r>
        <w:tab/>
        <w:t>2 </w:t>
      </w:r>
      <w:r w:rsidR="002642FB">
        <w:t>311</w:t>
      </w:r>
    </w:p>
    <w:p w14:paraId="073A9611" w14:textId="77777777" w:rsidR="00730C99" w:rsidRDefault="006845A7" w:rsidP="007D5407">
      <w:r>
        <w:t>počet dátových bodov</w:t>
      </w:r>
      <w:r>
        <w:tab/>
      </w:r>
      <w:r>
        <w:tab/>
        <w:t>161 </w:t>
      </w:r>
      <w:r w:rsidR="00E22A82">
        <w:t>869</w:t>
      </w:r>
    </w:p>
    <w:p w14:paraId="6D9BD0D5" w14:textId="77777777" w:rsidR="00730C99" w:rsidRDefault="006845A7" w:rsidP="00F9190E">
      <w:pPr>
        <w:spacing w:after="0"/>
      </w:pPr>
      <w:r>
        <w:t xml:space="preserve">počet </w:t>
      </w:r>
      <w:proofErr w:type="spellStart"/>
      <w:r>
        <w:t>analógov</w:t>
      </w:r>
      <w:proofErr w:type="spellEnd"/>
      <w:r>
        <w:tab/>
      </w:r>
      <w:r>
        <w:tab/>
      </w:r>
      <w:r>
        <w:tab/>
        <w:t>64 </w:t>
      </w:r>
      <w:r w:rsidR="002642FB">
        <w:t>178</w:t>
      </w:r>
    </w:p>
    <w:p w14:paraId="0DA7603C" w14:textId="77777777" w:rsidR="00730C99" w:rsidRDefault="006845A7" w:rsidP="00F9190E">
      <w:pPr>
        <w:spacing w:after="0"/>
      </w:pPr>
      <w:r>
        <w:t xml:space="preserve">z toho </w:t>
      </w:r>
      <w:proofErr w:type="spellStart"/>
      <w:r>
        <w:t>analógy</w:t>
      </w:r>
      <w:proofErr w:type="spellEnd"/>
      <w:r>
        <w:t xml:space="preserve"> z telemetrie </w:t>
      </w:r>
      <w:r>
        <w:tab/>
        <w:t>52 </w:t>
      </w:r>
      <w:r w:rsidR="002642FB">
        <w:t>412</w:t>
      </w:r>
    </w:p>
    <w:p w14:paraId="6923A427" w14:textId="77777777" w:rsidR="00730C99" w:rsidRDefault="006845A7" w:rsidP="007D5407">
      <w:r>
        <w:t xml:space="preserve">z toho </w:t>
      </w:r>
      <w:proofErr w:type="spellStart"/>
      <w:r>
        <w:t>setpointy</w:t>
      </w:r>
      <w:proofErr w:type="spellEnd"/>
      <w:r>
        <w:t xml:space="preserve"> </w:t>
      </w:r>
      <w:r>
        <w:tab/>
      </w:r>
      <w:r>
        <w:tab/>
        <w:t>3 </w:t>
      </w:r>
      <w:r w:rsidR="00DF029F">
        <w:t>663</w:t>
      </w:r>
    </w:p>
    <w:p w14:paraId="175D5B84" w14:textId="77777777" w:rsidR="00730C99" w:rsidRDefault="00730C99" w:rsidP="00F9190E">
      <w:pPr>
        <w:spacing w:after="0"/>
      </w:pPr>
      <w:r>
        <w:t xml:space="preserve">počet </w:t>
      </w:r>
      <w:proofErr w:type="spellStart"/>
      <w:r>
        <w:t>binárov</w:t>
      </w:r>
      <w:proofErr w:type="spellEnd"/>
      <w:r>
        <w:tab/>
      </w:r>
      <w:r>
        <w:tab/>
      </w:r>
      <w:r>
        <w:tab/>
        <w:t>6</w:t>
      </w:r>
      <w:r w:rsidR="002642FB">
        <w:t>2</w:t>
      </w:r>
      <w:r w:rsidR="006845A7">
        <w:t> </w:t>
      </w:r>
      <w:r w:rsidR="002642FB">
        <w:t>201</w:t>
      </w:r>
    </w:p>
    <w:p w14:paraId="738C8747" w14:textId="77777777" w:rsidR="00730C99" w:rsidRDefault="006845A7" w:rsidP="00F9190E">
      <w:pPr>
        <w:spacing w:after="0"/>
      </w:pPr>
      <w:r>
        <w:t xml:space="preserve">z toho </w:t>
      </w:r>
      <w:proofErr w:type="spellStart"/>
      <w:r>
        <w:t>bináry</w:t>
      </w:r>
      <w:proofErr w:type="spellEnd"/>
      <w:r>
        <w:t xml:space="preserve"> z telemetrie </w:t>
      </w:r>
      <w:r>
        <w:tab/>
        <w:t>51 </w:t>
      </w:r>
      <w:r w:rsidR="002642FB">
        <w:t>844</w:t>
      </w:r>
    </w:p>
    <w:p w14:paraId="712EB510" w14:textId="77777777" w:rsidR="00730C99" w:rsidRDefault="006845A7" w:rsidP="007D5407">
      <w:r>
        <w:t xml:space="preserve">z toho povely </w:t>
      </w:r>
      <w:r>
        <w:tab/>
      </w:r>
      <w:r>
        <w:tab/>
      </w:r>
      <w:r>
        <w:tab/>
        <w:t>10 </w:t>
      </w:r>
      <w:r w:rsidR="002642FB">
        <w:t>532</w:t>
      </w:r>
    </w:p>
    <w:p w14:paraId="27E513D6" w14:textId="77777777" w:rsidR="00730C99" w:rsidRDefault="006845A7" w:rsidP="007D5407">
      <w:pPr>
        <w:spacing w:line="240" w:lineRule="auto"/>
      </w:pPr>
      <w:r>
        <w:t>počet akumulátorov</w:t>
      </w:r>
      <w:r>
        <w:tab/>
      </w:r>
      <w:r>
        <w:tab/>
        <w:t>14 </w:t>
      </w:r>
      <w:r w:rsidR="002642FB">
        <w:t>679</w:t>
      </w:r>
    </w:p>
    <w:p w14:paraId="1A36B74F" w14:textId="77777777" w:rsidR="00730C99" w:rsidRDefault="00730C99" w:rsidP="007D5407">
      <w:pPr>
        <w:spacing w:line="240" w:lineRule="auto"/>
      </w:pPr>
      <w:r>
        <w:t>počet systémových dátových bodov (</w:t>
      </w:r>
      <w:proofErr w:type="spellStart"/>
      <w:r>
        <w:t>block</w:t>
      </w:r>
      <w:proofErr w:type="spellEnd"/>
      <w:r>
        <w:t xml:space="preserve"> elementy, IEC104 elementy)</w:t>
      </w:r>
      <w:r>
        <w:tab/>
      </w:r>
      <w:r>
        <w:tab/>
        <w:t>20 </w:t>
      </w:r>
      <w:r w:rsidR="002642FB">
        <w:t>811</w:t>
      </w:r>
    </w:p>
    <w:p w14:paraId="40231EE0" w14:textId="77777777" w:rsidR="00C4351A" w:rsidRDefault="00B06CE4" w:rsidP="00B06CE4">
      <w:pPr>
        <w:spacing w:line="240" w:lineRule="auto"/>
      </w:pPr>
      <w:r>
        <w:t>počet IEC 104 línii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4351A">
        <w:t>18</w:t>
      </w:r>
    </w:p>
    <w:p w14:paraId="1E6454AA" w14:textId="77777777" w:rsidR="00730C99" w:rsidRDefault="00730C99" w:rsidP="007D5407">
      <w:pPr>
        <w:spacing w:line="240" w:lineRule="auto"/>
      </w:pPr>
      <w:r>
        <w:t>počet archivovaných dáto</w:t>
      </w:r>
      <w:r w:rsidR="006845A7">
        <w:t>vých bodov v systémy HIS</w:t>
      </w:r>
      <w:r w:rsidR="006845A7">
        <w:tab/>
      </w:r>
      <w:r w:rsidR="006845A7">
        <w:tab/>
      </w:r>
      <w:r w:rsidR="006845A7">
        <w:tab/>
      </w:r>
      <w:r w:rsidR="006845A7">
        <w:tab/>
        <w:t>149 </w:t>
      </w:r>
      <w:r>
        <w:t>911</w:t>
      </w:r>
    </w:p>
    <w:p w14:paraId="0A10B6B5" w14:textId="77777777" w:rsidR="00730C99" w:rsidRDefault="00730C99" w:rsidP="00F9190E">
      <w:pPr>
        <w:spacing w:after="0"/>
      </w:pPr>
      <w:r>
        <w:t xml:space="preserve">počet </w:t>
      </w:r>
      <w:proofErr w:type="spellStart"/>
      <w:r>
        <w:t>worldmáp</w:t>
      </w:r>
      <w:proofErr w:type="spellEnd"/>
      <w:r>
        <w:tab/>
      </w:r>
      <w:r>
        <w:tab/>
        <w:t>3</w:t>
      </w:r>
      <w:r w:rsidR="00AB436A">
        <w:t> </w:t>
      </w:r>
      <w:r w:rsidR="00C4351A">
        <w:t xml:space="preserve">379 </w:t>
      </w:r>
      <w:r w:rsidR="00AB436A">
        <w:t>(2</w:t>
      </w:r>
      <w:r w:rsidR="006845A7">
        <w:t> </w:t>
      </w:r>
      <w:r w:rsidR="00B06CE4">
        <w:t>929</w:t>
      </w:r>
      <w:r w:rsidR="00AB436A">
        <w:t xml:space="preserve"> WM SPP-D + </w:t>
      </w:r>
      <w:r w:rsidR="006845A7">
        <w:t>systémové</w:t>
      </w:r>
      <w:r w:rsidR="00AB436A">
        <w:t xml:space="preserve"> WM)</w:t>
      </w:r>
    </w:p>
    <w:p w14:paraId="3E3DF307" w14:textId="77777777" w:rsidR="00730C99" w:rsidRDefault="00730C99" w:rsidP="007D5407">
      <w:r>
        <w:t xml:space="preserve">pozn.: každá </w:t>
      </w:r>
      <w:proofErr w:type="spellStart"/>
      <w:r>
        <w:t>worldmapa</w:t>
      </w:r>
      <w:proofErr w:type="spellEnd"/>
      <w:r>
        <w:t xml:space="preserve"> môže mať až 9 tzv. segmentov, čo sú single obrázky zaintegrované do </w:t>
      </w:r>
      <w:proofErr w:type="spellStart"/>
      <w:r>
        <w:t>worldmapy</w:t>
      </w:r>
      <w:proofErr w:type="spellEnd"/>
      <w:r>
        <w:t>, teda počet single ob</w:t>
      </w:r>
      <w:r w:rsidR="006845A7">
        <w:t>r</w:t>
      </w:r>
      <w:r>
        <w:t xml:space="preserve">ázkov je niekoľko násobne vyšší ako počet </w:t>
      </w:r>
      <w:proofErr w:type="spellStart"/>
      <w:r>
        <w:t>worldmáp</w:t>
      </w:r>
      <w:proofErr w:type="spellEnd"/>
      <w:r w:rsidR="006845A7">
        <w:t>, aktuálne systém obsahuje 12 437 obrázkov/segmentov (z toho cca 1 500 systémových)</w:t>
      </w:r>
    </w:p>
    <w:p w14:paraId="69A13300" w14:textId="77777777" w:rsidR="00730C99" w:rsidRDefault="00730C99" w:rsidP="007D5407">
      <w:r>
        <w:t xml:space="preserve">počet používateľov </w:t>
      </w:r>
      <w:proofErr w:type="spellStart"/>
      <w:r>
        <w:t>Spectra</w:t>
      </w:r>
      <w:proofErr w:type="spellEnd"/>
      <w:r>
        <w:tab/>
        <w:t xml:space="preserve">76 tzv. web používateľov + 35 používateľov pracujúcich primárne na SCADA pracovných staniciach + 10 systémových/testovacích/záložných </w:t>
      </w:r>
      <w:proofErr w:type="spellStart"/>
      <w:r>
        <w:t>použ</w:t>
      </w:r>
      <w:proofErr w:type="spellEnd"/>
      <w:r>
        <w:t>. účtov</w:t>
      </w:r>
    </w:p>
    <w:p w14:paraId="682E7092" w14:textId="77777777" w:rsidR="00730C99" w:rsidRDefault="00730C99" w:rsidP="007D5407">
      <w:pPr>
        <w:spacing w:line="240" w:lineRule="auto"/>
      </w:pPr>
      <w:r>
        <w:t>počet používateľov HIS</w:t>
      </w:r>
      <w:r>
        <w:tab/>
      </w:r>
      <w:r>
        <w:tab/>
        <w:t>87</w:t>
      </w:r>
    </w:p>
    <w:p w14:paraId="58A18E9E" w14:textId="77777777" w:rsidR="00337502" w:rsidRDefault="00337502" w:rsidP="007D5407">
      <w:pPr>
        <w:spacing w:line="240" w:lineRule="auto"/>
      </w:pPr>
      <w:r>
        <w:t xml:space="preserve">počet používateľsky vytvorených </w:t>
      </w:r>
      <w:proofErr w:type="spellStart"/>
      <w:r>
        <w:t>ksh</w:t>
      </w:r>
      <w:proofErr w:type="spellEnd"/>
      <w:r>
        <w:t xml:space="preserve"> </w:t>
      </w:r>
      <w:proofErr w:type="spellStart"/>
      <w:r>
        <w:t>scriptov</w:t>
      </w:r>
      <w:proofErr w:type="spellEnd"/>
      <w:r>
        <w:tab/>
      </w:r>
      <w:r>
        <w:tab/>
        <w:t>100</w:t>
      </w:r>
    </w:p>
    <w:p w14:paraId="48E92DB9" w14:textId="77777777" w:rsidR="007D5407" w:rsidRDefault="007D5407" w:rsidP="007D5407">
      <w:pPr>
        <w:spacing w:line="240" w:lineRule="auto"/>
      </w:pPr>
    </w:p>
    <w:p w14:paraId="348BE262" w14:textId="77777777" w:rsidR="007B3DD0" w:rsidRDefault="006179E5" w:rsidP="00976A24">
      <w:pPr>
        <w:pStyle w:val="Nadpis3"/>
      </w:pPr>
      <w:bookmarkStart w:id="15" w:name="_Toc78193226"/>
      <w:r>
        <w:t>3.2.1</w:t>
      </w:r>
      <w:r>
        <w:tab/>
      </w:r>
      <w:r w:rsidR="007B3DD0">
        <w:t>Zdrojová/</w:t>
      </w:r>
      <w:proofErr w:type="spellStart"/>
      <w:r w:rsidR="007B3DD0">
        <w:t>parametrizačná</w:t>
      </w:r>
      <w:proofErr w:type="spellEnd"/>
      <w:r w:rsidR="007B3DD0">
        <w:t xml:space="preserve"> databáza</w:t>
      </w:r>
      <w:bookmarkEnd w:id="15"/>
    </w:p>
    <w:p w14:paraId="75788AB6" w14:textId="77777777" w:rsidR="002457D4" w:rsidRDefault="002457D4" w:rsidP="002457D4"/>
    <w:p w14:paraId="2C6E6267" w14:textId="77777777" w:rsidR="00976A24" w:rsidRDefault="00976A24" w:rsidP="00976A24">
      <w:pPr>
        <w:pStyle w:val="Nadpis4"/>
      </w:pPr>
      <w:r>
        <w:t>SDM – centrálna konfiguračná databáza (DB)</w:t>
      </w:r>
    </w:p>
    <w:p w14:paraId="21C1CDAE" w14:textId="77777777" w:rsidR="00976A24" w:rsidRDefault="00976A24" w:rsidP="00976A24">
      <w:pPr>
        <w:pStyle w:val="Standard"/>
        <w:jc w:val="both"/>
      </w:pPr>
      <w:r>
        <w:t xml:space="preserve">Pre generovanie databázy reálneho času je použitý nástroj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Management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4, vybudovaný na štandardnej relačnej databáze ORACLE.</w:t>
      </w:r>
    </w:p>
    <w:p w14:paraId="22FC51E5" w14:textId="77777777" w:rsidR="00976A24" w:rsidRDefault="00976A24" w:rsidP="00976A24">
      <w:pPr>
        <w:pStyle w:val="Standard"/>
        <w:jc w:val="both"/>
      </w:pPr>
      <w:r>
        <w:t>Konfiguračná DB je realizovaná v dvoch úrovniach:</w:t>
      </w:r>
    </w:p>
    <w:p w14:paraId="44DE952F" w14:textId="77777777" w:rsidR="00976A24" w:rsidRDefault="00976A24" w:rsidP="00976A24">
      <w:pPr>
        <w:pStyle w:val="Standard"/>
        <w:numPr>
          <w:ilvl w:val="0"/>
          <w:numId w:val="5"/>
        </w:numPr>
        <w:jc w:val="both"/>
      </w:pPr>
      <w:r>
        <w:t xml:space="preserve">Prvá úroveň pracuje v systéme ORACLE pod SDM a slúži pre uzly systému - </w:t>
      </w:r>
      <w:proofErr w:type="spellStart"/>
      <w:r>
        <w:t>Spectrum</w:t>
      </w:r>
      <w:proofErr w:type="spellEnd"/>
      <w:r>
        <w:t>, HIS – archív, NKS, katódová ochrana. V jej prostredí sa konfigurujú systémové parametre jednotlivých  uzlov systému, komunikačných prvkov, komunikačných línií a ich parametre, objekty ako RTU a stanice, procesné dátové body a výpočty.</w:t>
      </w:r>
    </w:p>
    <w:p w14:paraId="2A0E017E" w14:textId="77777777" w:rsidR="00976A24" w:rsidRDefault="00976A24" w:rsidP="00976A24">
      <w:pPr>
        <w:pStyle w:val="Standard"/>
        <w:numPr>
          <w:ilvl w:val="0"/>
          <w:numId w:val="5"/>
        </w:numPr>
        <w:jc w:val="both"/>
      </w:pPr>
      <w:r>
        <w:t>Druhá ú</w:t>
      </w:r>
      <w:r w:rsidR="00CB1624">
        <w:t xml:space="preserve">roveň pracuje v systéme MS SQL </w:t>
      </w:r>
      <w:r>
        <w:t>a slúži pre komunikačn</w:t>
      </w:r>
      <w:r w:rsidR="001C284B">
        <w:t>é</w:t>
      </w:r>
      <w:r>
        <w:t xml:space="preserve"> server</w:t>
      </w:r>
      <w:r w:rsidR="001C284B">
        <w:t>y</w:t>
      </w:r>
      <w:r>
        <w:t xml:space="preserve"> K2 (NKS). K2 klient DB</w:t>
      </w:r>
      <w:r w:rsidR="00B06CE4">
        <w:t xml:space="preserve"> </w:t>
      </w:r>
      <w:r w:rsidR="001C284B">
        <w:t xml:space="preserve">je </w:t>
      </w:r>
      <w:proofErr w:type="spellStart"/>
      <w:r w:rsidR="001C284B">
        <w:t>exe</w:t>
      </w:r>
      <w:proofErr w:type="spellEnd"/>
      <w:r w:rsidR="001C284B">
        <w:t xml:space="preserve"> tenký klient</w:t>
      </w:r>
      <w:r>
        <w:t xml:space="preserve">  a</w:t>
      </w:r>
      <w:r w:rsidR="001C284B">
        <w:t> K2 DB</w:t>
      </w:r>
      <w:r>
        <w:t xml:space="preserve"> je zrkadlom parametrizácie v systéme ORACLE </w:t>
      </w:r>
      <w:proofErr w:type="spellStart"/>
      <w:r>
        <w:t>Spectrum</w:t>
      </w:r>
      <w:proofErr w:type="spellEnd"/>
      <w:r>
        <w:t xml:space="preserve">, slúži na priamu komunikáciu s </w:t>
      </w:r>
      <w:proofErr w:type="spellStart"/>
      <w:r>
        <w:t>podstanicami</w:t>
      </w:r>
      <w:proofErr w:type="spellEnd"/>
      <w:r>
        <w:t xml:space="preserve"> systému SCADA.</w:t>
      </w:r>
    </w:p>
    <w:p w14:paraId="765C1B4F" w14:textId="77777777" w:rsidR="00976A24" w:rsidRDefault="00B11CBA" w:rsidP="00976A24">
      <w:pPr>
        <w:pStyle w:val="Standard"/>
        <w:jc w:val="both"/>
      </w:pPr>
      <w:r>
        <w:t>Spojením</w:t>
      </w:r>
      <w:r w:rsidR="00976A24">
        <w:t xml:space="preserve"> týchto dvoch databáz parametrizácií je aplikácia SP4toNKS, pomocou ktorej sa inštalácie v  </w:t>
      </w:r>
      <w:proofErr w:type="spellStart"/>
      <w:r w:rsidR="00976A24">
        <w:t>Source</w:t>
      </w:r>
      <w:proofErr w:type="spellEnd"/>
      <w:r w:rsidR="00976A24">
        <w:t xml:space="preserve"> </w:t>
      </w:r>
      <w:proofErr w:type="spellStart"/>
      <w:r w:rsidR="00976A24">
        <w:t>Data</w:t>
      </w:r>
      <w:proofErr w:type="spellEnd"/>
      <w:r w:rsidR="00976A24">
        <w:t xml:space="preserve"> Management </w:t>
      </w:r>
      <w:proofErr w:type="spellStart"/>
      <w:r w:rsidR="00976A24">
        <w:t>Spectrum</w:t>
      </w:r>
      <w:proofErr w:type="spellEnd"/>
      <w:r w:rsidR="00976A24">
        <w:t xml:space="preserve"> </w:t>
      </w:r>
      <w:proofErr w:type="spellStart"/>
      <w:r w:rsidR="00976A24">
        <w:t>Power</w:t>
      </w:r>
      <w:proofErr w:type="spellEnd"/>
      <w:r w:rsidR="00976A24">
        <w:t xml:space="preserve"> 4 premietnu do NKS komunikačného servera. Databáza NKS </w:t>
      </w:r>
      <w:r w:rsidR="00976A24">
        <w:lastRenderedPageBreak/>
        <w:t xml:space="preserve">je zrkadlom databázy ORACLE </w:t>
      </w:r>
      <w:proofErr w:type="spellStart"/>
      <w:r w:rsidR="00976A24">
        <w:t>Spectrum</w:t>
      </w:r>
      <w:proofErr w:type="spellEnd"/>
      <w:r w:rsidR="00976A24">
        <w:t xml:space="preserve"> s autonómn</w:t>
      </w:r>
      <w:r>
        <w:t>y</w:t>
      </w:r>
      <w:r w:rsidR="00976A24">
        <w:t xml:space="preserve">m prístupom k dátam a komunikačným konfiguráciám z </w:t>
      </w:r>
      <w:proofErr w:type="spellStart"/>
      <w:r w:rsidR="00976A24">
        <w:t>podstaníc</w:t>
      </w:r>
      <w:proofErr w:type="spellEnd"/>
      <w:r w:rsidR="00976A24">
        <w:t xml:space="preserve"> systému SCADA.</w:t>
      </w:r>
    </w:p>
    <w:p w14:paraId="46908C0D" w14:textId="77777777" w:rsidR="00976A24" w:rsidRDefault="00976A24" w:rsidP="00976A24">
      <w:pPr>
        <w:pStyle w:val="Standard"/>
        <w:jc w:val="both"/>
      </w:pPr>
    </w:p>
    <w:p w14:paraId="3259AD5C" w14:textId="77777777" w:rsidR="00976A24" w:rsidRDefault="00976A24" w:rsidP="00976A24">
      <w:pPr>
        <w:pStyle w:val="Nadpis4"/>
      </w:pPr>
      <w:r>
        <w:t>Popis prvkov SDM – centrálnej konfiguračnej databázy (DB)</w:t>
      </w:r>
    </w:p>
    <w:p w14:paraId="355C65B5" w14:textId="77777777" w:rsidR="00976A24" w:rsidRDefault="00976A24" w:rsidP="00976A24">
      <w:pPr>
        <w:pStyle w:val="Standard"/>
        <w:jc w:val="both"/>
      </w:pPr>
      <w:r>
        <w:t>Prvky v konfiguračnej databáze majú krátke B1-Name, B2-Name, B3-Name, Element-</w:t>
      </w:r>
      <w:proofErr w:type="spellStart"/>
      <w:r>
        <w:t>Name</w:t>
      </w:r>
      <w:proofErr w:type="spellEnd"/>
      <w:r>
        <w:t xml:space="preserve"> a dlhé označenie B1-Text,</w:t>
      </w:r>
      <w:r w:rsidR="00BD2D2D">
        <w:t xml:space="preserve"> B2-Text, B3-Text, Element-Text.</w:t>
      </w:r>
      <w:r>
        <w:t xml:space="preserve"> </w:t>
      </w:r>
      <w:r w:rsidR="00BD2D2D">
        <w:t>D</w:t>
      </w:r>
      <w:r>
        <w:t xml:space="preserve">lhé označenie detailnejšie popisuje prvok. Z týchto prvkov je vyskladaný takzvaný dátový bod z </w:t>
      </w:r>
      <w:proofErr w:type="spellStart"/>
      <w:r>
        <w:t>podstanice</w:t>
      </w:r>
      <w:proofErr w:type="spellEnd"/>
      <w:r>
        <w:t xml:space="preserve"> RTU a presne ho charakterizuje takzvaná technologická adresa TA. Prvky Element-Type, </w:t>
      </w:r>
      <w:proofErr w:type="spellStart"/>
      <w:r>
        <w:t>Tec-Area</w:t>
      </w:r>
      <w:proofErr w:type="spellEnd"/>
      <w:r>
        <w:t xml:space="preserve">, </w:t>
      </w:r>
      <w:proofErr w:type="spellStart"/>
      <w:r>
        <w:t>Info-Name</w:t>
      </w:r>
      <w:proofErr w:type="spellEnd"/>
      <w:r>
        <w:t xml:space="preserve"> definujú nasledovné vlastnosti dátového bodu:</w:t>
      </w:r>
    </w:p>
    <w:p w14:paraId="34B6AEF1" w14:textId="77777777" w:rsidR="00976A24" w:rsidRDefault="00976A24" w:rsidP="00976A24">
      <w:pPr>
        <w:pStyle w:val="Standard"/>
        <w:numPr>
          <w:ilvl w:val="0"/>
          <w:numId w:val="6"/>
        </w:numPr>
        <w:jc w:val="both"/>
      </w:pPr>
      <w:r>
        <w:t>určujú či dátový bod je analógový, binárny alebo počítadlo</w:t>
      </w:r>
    </w:p>
    <w:p w14:paraId="5F621363" w14:textId="77777777" w:rsidR="00976A24" w:rsidRDefault="00976A24" w:rsidP="00976A24">
      <w:pPr>
        <w:pStyle w:val="Standard"/>
        <w:numPr>
          <w:ilvl w:val="0"/>
          <w:numId w:val="6"/>
        </w:numPr>
        <w:jc w:val="both"/>
      </w:pPr>
      <w:r>
        <w:t xml:space="preserve">určujú či analógový dátový bod je  hodnota alebo príkaz </w:t>
      </w:r>
      <w:proofErr w:type="spellStart"/>
      <w:r>
        <w:t>setpoint</w:t>
      </w:r>
      <w:proofErr w:type="spellEnd"/>
    </w:p>
    <w:p w14:paraId="508EB3E0" w14:textId="77777777" w:rsidR="00976A24" w:rsidRDefault="00976A24" w:rsidP="00976A24">
      <w:pPr>
        <w:pStyle w:val="Standard"/>
        <w:numPr>
          <w:ilvl w:val="0"/>
          <w:numId w:val="6"/>
        </w:numPr>
        <w:jc w:val="both"/>
      </w:pPr>
      <w:r>
        <w:t>určujú či binárny dátový bod je jednostavový alebo dvojstavový alebo príkaz</w:t>
      </w:r>
    </w:p>
    <w:p w14:paraId="0D977C55" w14:textId="77777777" w:rsidR="00976A24" w:rsidRDefault="00976A24" w:rsidP="00976A24">
      <w:pPr>
        <w:pStyle w:val="Standard"/>
        <w:numPr>
          <w:ilvl w:val="0"/>
          <w:numId w:val="6"/>
        </w:numPr>
        <w:jc w:val="both"/>
      </w:pPr>
      <w:r>
        <w:t xml:space="preserve">určujú prístupové práva ku dátovým bodom a skupinám pre používateľov v </w:t>
      </w:r>
      <w:proofErr w:type="spellStart"/>
      <w:r>
        <w:t>real-time</w:t>
      </w:r>
      <w:proofErr w:type="spellEnd"/>
      <w:r>
        <w:t xml:space="preserve"> prostredí.</w:t>
      </w:r>
    </w:p>
    <w:p w14:paraId="07898832" w14:textId="77777777" w:rsidR="00976A24" w:rsidRDefault="00976A24" w:rsidP="00976A24">
      <w:pPr>
        <w:pStyle w:val="Standard"/>
        <w:jc w:val="both"/>
      </w:pPr>
      <w:r>
        <w:t>Základné prvky</w:t>
      </w:r>
      <w:r w:rsidR="00BD2D2D">
        <w:t>,</w:t>
      </w:r>
      <w:r>
        <w:t xml:space="preserve"> z ktorých sa skladá technologická adresa a definujú sa jej vlastnosti sú:</w:t>
      </w:r>
    </w:p>
    <w:p w14:paraId="423AAC4C" w14:textId="77777777" w:rsidR="00976A24" w:rsidRDefault="00976A24" w:rsidP="00976A24">
      <w:pPr>
        <w:pStyle w:val="Standard"/>
        <w:jc w:val="both"/>
      </w:pPr>
      <w:r>
        <w:t>B1-Name   8 znakov</w:t>
      </w:r>
      <w:r>
        <w:tab/>
        <w:t>B1-Text   20 znakov</w:t>
      </w:r>
      <w:r>
        <w:tab/>
        <w:t xml:space="preserve">B1-Type  </w:t>
      </w:r>
      <w:r w:rsidR="00BD2D2D">
        <w:t xml:space="preserve"> 8 znakov </w:t>
      </w:r>
      <w:r w:rsidR="00BD2D2D">
        <w:tab/>
      </w:r>
      <w:proofErr w:type="spellStart"/>
      <w:r w:rsidR="00BD2D2D">
        <w:t>Tec-Area</w:t>
      </w:r>
      <w:proofErr w:type="spellEnd"/>
      <w:r w:rsidR="00BD2D2D">
        <w:t xml:space="preserve">   3 znaky</w:t>
      </w:r>
    </w:p>
    <w:p w14:paraId="5FF0BA0C" w14:textId="77777777" w:rsidR="00976A24" w:rsidRDefault="00976A24" w:rsidP="00976A24">
      <w:pPr>
        <w:pStyle w:val="Standard"/>
        <w:jc w:val="both"/>
      </w:pPr>
      <w:r>
        <w:t>B2-Name   8 znakov</w:t>
      </w:r>
      <w:r>
        <w:tab/>
        <w:t>B2-Text   20 znakov</w:t>
      </w:r>
      <w:r>
        <w:tab/>
        <w:t xml:space="preserve"> B2-Type   8 znakov </w:t>
      </w:r>
      <w:r>
        <w:tab/>
      </w:r>
      <w:proofErr w:type="spellStart"/>
      <w:r>
        <w:t>Tec-Area</w:t>
      </w:r>
      <w:proofErr w:type="spellEnd"/>
      <w:r>
        <w:t xml:space="preserve">   3 znaky</w:t>
      </w:r>
    </w:p>
    <w:p w14:paraId="311E416A" w14:textId="77777777" w:rsidR="00976A24" w:rsidRDefault="00976A24" w:rsidP="00976A24">
      <w:pPr>
        <w:pStyle w:val="Standard"/>
        <w:jc w:val="both"/>
      </w:pPr>
      <w:r>
        <w:t>B3-Name   8 znakov</w:t>
      </w:r>
      <w:r>
        <w:tab/>
        <w:t>B3-Text   30 znakov</w:t>
      </w:r>
      <w:r>
        <w:tab/>
        <w:t xml:space="preserve"> B3-Type   8 znakov </w:t>
      </w:r>
      <w:r>
        <w:tab/>
      </w:r>
      <w:proofErr w:type="spellStart"/>
      <w:r>
        <w:t>Tec-Area</w:t>
      </w:r>
      <w:proofErr w:type="spellEnd"/>
      <w:r>
        <w:t xml:space="preserve">   3 znaky</w:t>
      </w:r>
    </w:p>
    <w:p w14:paraId="70C05E4A" w14:textId="77777777" w:rsidR="00976A24" w:rsidRDefault="00976A24" w:rsidP="00976A24">
      <w:pPr>
        <w:pStyle w:val="Standard"/>
        <w:jc w:val="both"/>
      </w:pPr>
      <w:r>
        <w:t>Element-</w:t>
      </w:r>
      <w:proofErr w:type="spellStart"/>
      <w:r>
        <w:t>Name</w:t>
      </w:r>
      <w:proofErr w:type="spellEnd"/>
      <w:r>
        <w:t xml:space="preserve">   8 znakov</w:t>
      </w:r>
      <w:r>
        <w:tab/>
        <w:t>Element-Text   40 znako</w:t>
      </w:r>
      <w:r w:rsidR="00BD2D2D">
        <w:t>v</w:t>
      </w:r>
    </w:p>
    <w:p w14:paraId="1EEE3479" w14:textId="77777777" w:rsidR="00976A24" w:rsidRDefault="00976A24" w:rsidP="00976A24">
      <w:pPr>
        <w:pStyle w:val="Standard"/>
        <w:jc w:val="both"/>
      </w:pPr>
      <w:r>
        <w:t>Element-Type   8 znakov</w:t>
      </w:r>
    </w:p>
    <w:p w14:paraId="335FB58A" w14:textId="77777777" w:rsidR="00976A24" w:rsidRDefault="00976A24" w:rsidP="00976A24">
      <w:pPr>
        <w:pStyle w:val="Standard"/>
        <w:jc w:val="both"/>
      </w:pPr>
      <w:proofErr w:type="spellStart"/>
      <w:r>
        <w:t>Tec-Area</w:t>
      </w:r>
      <w:proofErr w:type="spellEnd"/>
      <w:r>
        <w:t xml:space="preserve">   3 znaky</w:t>
      </w:r>
      <w:r>
        <w:tab/>
      </w:r>
      <w:proofErr w:type="spellStart"/>
      <w:r>
        <w:t>Tec</w:t>
      </w:r>
      <w:proofErr w:type="spellEnd"/>
      <w:r>
        <w:t>-</w:t>
      </w:r>
      <w:proofErr w:type="spellStart"/>
      <w:r>
        <w:t>Area</w:t>
      </w:r>
      <w:proofErr w:type="spellEnd"/>
      <w:r>
        <w:t>-Text   8 znakov</w:t>
      </w:r>
    </w:p>
    <w:p w14:paraId="79C42FB8" w14:textId="77777777" w:rsidR="00976A24" w:rsidRDefault="00976A24" w:rsidP="00976A24">
      <w:pPr>
        <w:pStyle w:val="Standard"/>
        <w:jc w:val="both"/>
      </w:pPr>
      <w:proofErr w:type="spellStart"/>
      <w:r>
        <w:t>Info-Name</w:t>
      </w:r>
      <w:proofErr w:type="spellEnd"/>
      <w:r>
        <w:t xml:space="preserve">   8 znakov</w:t>
      </w:r>
    </w:p>
    <w:p w14:paraId="766795B5" w14:textId="77777777" w:rsidR="00976A24" w:rsidRDefault="00976A24" w:rsidP="00976A24">
      <w:pPr>
        <w:pStyle w:val="Standard"/>
        <w:jc w:val="both"/>
      </w:pPr>
      <w:r>
        <w:t>TREN-ID   32 znakov</w:t>
      </w:r>
    </w:p>
    <w:p w14:paraId="7EE7484C" w14:textId="77777777" w:rsidR="00976A24" w:rsidRDefault="00976A24" w:rsidP="00976A24">
      <w:pPr>
        <w:pStyle w:val="Standard"/>
        <w:jc w:val="both"/>
      </w:pPr>
    </w:p>
    <w:p w14:paraId="09CD7C15" w14:textId="77777777" w:rsidR="00976A24" w:rsidRDefault="00976A24" w:rsidP="00976A24">
      <w:pPr>
        <w:pStyle w:val="Nadpis4"/>
      </w:pPr>
      <w:r>
        <w:t>Technologická adresa (TA)</w:t>
      </w:r>
    </w:p>
    <w:p w14:paraId="2B1DD778" w14:textId="77777777" w:rsidR="00976A24" w:rsidRDefault="00976A24" w:rsidP="00976A24">
      <w:pPr>
        <w:pStyle w:val="Standard"/>
        <w:jc w:val="both"/>
      </w:pPr>
      <w:r>
        <w:t>Na jednoznačné určenie dátového bodu slúži  technologická adresa TA. Jej členenie je nasledovné:</w:t>
      </w:r>
    </w:p>
    <w:p w14:paraId="32DFE605" w14:textId="77777777" w:rsidR="00976A24" w:rsidRDefault="00976A24" w:rsidP="00976A24">
      <w:pPr>
        <w:pStyle w:val="Standard"/>
        <w:jc w:val="both"/>
      </w:pPr>
      <w:r>
        <w:t>ta = /B1/B2/B3/Element-</w:t>
      </w:r>
      <w:proofErr w:type="spellStart"/>
      <w:r>
        <w:t>Name</w:t>
      </w:r>
      <w:proofErr w:type="spellEnd"/>
      <w:r>
        <w:t>/</w:t>
      </w:r>
      <w:proofErr w:type="spellStart"/>
      <w:r>
        <w:t>Info-Name</w:t>
      </w:r>
      <w:proofErr w:type="spellEnd"/>
    </w:p>
    <w:p w14:paraId="528815F9" w14:textId="77777777" w:rsidR="00976A24" w:rsidRDefault="00976A24" w:rsidP="00976A24">
      <w:pPr>
        <w:pStyle w:val="Standard"/>
        <w:jc w:val="both"/>
      </w:pPr>
      <w:r>
        <w:t>B1, B2 lokalizujú kde sa dátový bod nachádza, B3 určuje oprávnenie k dátovému bodu prostredníctvom  TEC-AREA, Element-</w:t>
      </w:r>
      <w:proofErr w:type="spellStart"/>
      <w:r>
        <w:t>Name</w:t>
      </w:r>
      <w:proofErr w:type="spellEnd"/>
      <w:r>
        <w:t xml:space="preserve"> popisuje typ elementu na základe spracovávaného údaja, </w:t>
      </w:r>
      <w:proofErr w:type="spellStart"/>
      <w:r>
        <w:t>Info-Name</w:t>
      </w:r>
      <w:proofErr w:type="spellEnd"/>
      <w:r>
        <w:t xml:space="preserve"> určuje charakter dátového bodu, </w:t>
      </w:r>
      <w:proofErr w:type="spellStart"/>
      <w:r>
        <w:t>t.j</w:t>
      </w:r>
      <w:proofErr w:type="spellEnd"/>
      <w:r>
        <w:t xml:space="preserve">. </w:t>
      </w:r>
      <w:proofErr w:type="spellStart"/>
      <w:r>
        <w:t>analóg</w:t>
      </w:r>
      <w:proofErr w:type="spellEnd"/>
      <w:r>
        <w:t xml:space="preserve">, </w:t>
      </w:r>
      <w:proofErr w:type="spellStart"/>
      <w:r>
        <w:t>binár</w:t>
      </w:r>
      <w:proofErr w:type="spellEnd"/>
      <w:r>
        <w:t>, počítadlo.</w:t>
      </w:r>
    </w:p>
    <w:p w14:paraId="49BFC839" w14:textId="77777777" w:rsidR="00AA7AC9" w:rsidRDefault="00AA7AC9" w:rsidP="00976A24">
      <w:pPr>
        <w:pStyle w:val="Standard"/>
        <w:jc w:val="both"/>
      </w:pPr>
      <w:r>
        <w:t>TA má formu krátkeho aj dlhého textu. Migrácia dátových bodov do nového SCADA systému musí zachovať</w:t>
      </w:r>
      <w:r w:rsidR="008C657E">
        <w:t xml:space="preserve"> krátky aj</w:t>
      </w:r>
      <w:r>
        <w:t xml:space="preserve"> dlhý text.</w:t>
      </w:r>
      <w:r w:rsidR="0089638C">
        <w:t xml:space="preserve"> Okrem toho požadujeme v novom SCADA systéme k bloku B2 </w:t>
      </w:r>
      <w:proofErr w:type="spellStart"/>
      <w:r w:rsidR="0089638C">
        <w:t>naimportovať</w:t>
      </w:r>
      <w:proofErr w:type="spellEnd"/>
      <w:r w:rsidR="0089638C">
        <w:t xml:space="preserve"> meno objektu podľa systému SAP PM resp. GIS.</w:t>
      </w:r>
    </w:p>
    <w:p w14:paraId="5D711995" w14:textId="77777777" w:rsidR="00976A24" w:rsidRDefault="00976A24" w:rsidP="00976A24">
      <w:pPr>
        <w:pStyle w:val="Standard"/>
        <w:jc w:val="both"/>
      </w:pPr>
      <w:r>
        <w:t>Príklad:</w:t>
      </w:r>
    </w:p>
    <w:p w14:paraId="56EF5207" w14:textId="77777777" w:rsidR="00976A24" w:rsidRDefault="00AA7AC9" w:rsidP="00976A24">
      <w:pPr>
        <w:pStyle w:val="Standard"/>
        <w:jc w:val="both"/>
      </w:pPr>
      <w:r>
        <w:t xml:space="preserve">Krátky text: </w:t>
      </w:r>
      <w:r w:rsidR="00976A24">
        <w:t>ta=/BA/DR_1BELL/TECHREG/FCGCH-2/</w:t>
      </w:r>
      <w:proofErr w:type="spellStart"/>
      <w:r w:rsidR="00976A24">
        <w:t>MvMoment</w:t>
      </w:r>
      <w:proofErr w:type="spellEnd"/>
    </w:p>
    <w:p w14:paraId="362ABBC6" w14:textId="77777777" w:rsidR="00976A24" w:rsidRDefault="00AA7AC9" w:rsidP="00976A24">
      <w:pPr>
        <w:pStyle w:val="Standard"/>
        <w:jc w:val="both"/>
      </w:pPr>
      <w:r>
        <w:t>Dlhý text: ta=/</w:t>
      </w:r>
      <w:r w:rsidR="008C657E">
        <w:t>Bratislava/RS BA Bellova /DRS/TECHREG/</w:t>
      </w:r>
      <w:proofErr w:type="spellStart"/>
      <w:r w:rsidR="008C657E">
        <w:t>prepoč</w:t>
      </w:r>
      <w:proofErr w:type="spellEnd"/>
      <w:r w:rsidR="008C657E">
        <w:t xml:space="preserve">. plyn poč.prep.mn. </w:t>
      </w:r>
      <w:proofErr w:type="spellStart"/>
      <w:r w:rsidR="008C657E">
        <w:t>Hi</w:t>
      </w:r>
      <w:proofErr w:type="spellEnd"/>
      <w:r w:rsidR="008C657E">
        <w:t xml:space="preserve"> 2/</w:t>
      </w:r>
      <w:proofErr w:type="spellStart"/>
      <w:r w:rsidR="008C657E">
        <w:t>MvMoment</w:t>
      </w:r>
      <w:proofErr w:type="spellEnd"/>
    </w:p>
    <w:p w14:paraId="20725D9E" w14:textId="77777777" w:rsidR="00976A24" w:rsidRDefault="00976A24" w:rsidP="00976A24">
      <w:pPr>
        <w:pStyle w:val="Nadpis4"/>
      </w:pPr>
      <w:r>
        <w:lastRenderedPageBreak/>
        <w:t>TREN-Id</w:t>
      </w:r>
    </w:p>
    <w:p w14:paraId="5E7E4333" w14:textId="77777777" w:rsidR="00976A24" w:rsidRDefault="00976A24" w:rsidP="00976A24">
      <w:pPr>
        <w:pStyle w:val="Text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 definovaní Elementu sa používa doplnková informácia tzv. TREN-Id. Táto informácia dopĺňa definovanie elementu o charakter dátov</w:t>
      </w:r>
      <w:r w:rsidR="006F05DB">
        <w:rPr>
          <w:rFonts w:ascii="Times New Roman" w:hAnsi="Times New Roman" w:cs="Times New Roman"/>
        </w:rPr>
        <w:t xml:space="preserve">ého bodu, ktorý tvorí element ďalej </w:t>
      </w:r>
      <w:r>
        <w:rPr>
          <w:rFonts w:ascii="Times New Roman" w:hAnsi="Times New Roman" w:cs="Times New Roman"/>
        </w:rPr>
        <w:t>o meno stanice v definícii IEC-RTU a o čiastočnú lokalizáciu B2 v kombinácii s označením elementu.</w:t>
      </w:r>
    </w:p>
    <w:p w14:paraId="2CE4DC56" w14:textId="77777777" w:rsidR="00976A24" w:rsidRDefault="006F05DB" w:rsidP="00976A24">
      <w:pPr>
        <w:pStyle w:val="Standard"/>
        <w:jc w:val="both"/>
      </w:pPr>
      <w:r>
        <w:t xml:space="preserve">TREN v </w:t>
      </w:r>
      <w:proofErr w:type="spellStart"/>
      <w:r>
        <w:t>Spectre</w:t>
      </w:r>
      <w:proofErr w:type="spellEnd"/>
      <w:r>
        <w:t xml:space="preserve"> znamená </w:t>
      </w:r>
      <w:proofErr w:type="spellStart"/>
      <w:r w:rsidR="00976A24">
        <w:rPr>
          <w:b/>
        </w:rPr>
        <w:t>Table:Record.Entry</w:t>
      </w:r>
      <w:proofErr w:type="spellEnd"/>
      <w:r w:rsidR="00976A24">
        <w:rPr>
          <w:b/>
        </w:rPr>
        <w:t xml:space="preserve"> -</w:t>
      </w:r>
      <w:r>
        <w:rPr>
          <w:b/>
        </w:rPr>
        <w:t xml:space="preserve"> </w:t>
      </w:r>
      <w:r w:rsidR="00976A24">
        <w:rPr>
          <w:b/>
        </w:rPr>
        <w:t>TREN</w:t>
      </w:r>
      <w:r w:rsidR="00976A24">
        <w:t>, kde</w:t>
      </w:r>
      <w:r w:rsidR="00976A24">
        <w:rPr>
          <w:b/>
        </w:rPr>
        <w:t xml:space="preserve"> </w:t>
      </w:r>
      <w:r w:rsidR="00976A24">
        <w:rPr>
          <w:b/>
          <w:bCs/>
        </w:rPr>
        <w:t>Table</w:t>
      </w:r>
      <w:r w:rsidR="00976A24">
        <w:t xml:space="preserve"> prezentuje typ dátového bodu a ide najmä o analógovú či binárnu hodnotu, </w:t>
      </w:r>
      <w:proofErr w:type="spellStart"/>
      <w:r w:rsidR="00976A24">
        <w:t>setpoint</w:t>
      </w:r>
      <w:proofErr w:type="spellEnd"/>
      <w:r w:rsidR="00976A24">
        <w:t xml:space="preserve"> a iné. </w:t>
      </w:r>
      <w:proofErr w:type="spellStart"/>
      <w:r w:rsidR="00976A24">
        <w:rPr>
          <w:b/>
          <w:bCs/>
        </w:rPr>
        <w:t>Record</w:t>
      </w:r>
      <w:proofErr w:type="spellEnd"/>
      <w:r w:rsidR="00976A24">
        <w:t xml:space="preserve"> predstavuje krátke meno stanice respektíve RTU a </w:t>
      </w:r>
      <w:proofErr w:type="spellStart"/>
      <w:r w:rsidR="00976A24">
        <w:rPr>
          <w:b/>
          <w:bCs/>
        </w:rPr>
        <w:t>Entry</w:t>
      </w:r>
      <w:proofErr w:type="spellEnd"/>
      <w:r w:rsidR="00976A24">
        <w:t xml:space="preserve"> reprezentuje samotný dátový bod. Štruktúra je nasledovná:</w:t>
      </w:r>
    </w:p>
    <w:p w14:paraId="62E59CCB" w14:textId="77777777" w:rsidR="00976A24" w:rsidRDefault="00976A24" w:rsidP="00976A24">
      <w:pPr>
        <w:pStyle w:val="Standard"/>
        <w:jc w:val="both"/>
      </w:pPr>
      <w:r>
        <w:t>TREN-ID   32 znakov</w:t>
      </w:r>
      <w:r>
        <w:tab/>
        <w:t>6-</w:t>
      </w:r>
      <w:r>
        <w:rPr>
          <w:b/>
          <w:bCs/>
        </w:rPr>
        <w:t>TABLE</w:t>
      </w:r>
      <w:r>
        <w:t xml:space="preserve">   1-</w:t>
      </w:r>
      <w:r>
        <w:rPr>
          <w:b/>
          <w:bCs/>
        </w:rPr>
        <w:t xml:space="preserve">: </w:t>
      </w:r>
      <w:r>
        <w:t xml:space="preserve">  12-</w:t>
      </w:r>
      <w:r>
        <w:rPr>
          <w:b/>
          <w:bCs/>
        </w:rPr>
        <w:t>RECORD</w:t>
      </w:r>
      <w:r>
        <w:t xml:space="preserve">   1-</w:t>
      </w:r>
      <w:r>
        <w:rPr>
          <w:b/>
          <w:bCs/>
        </w:rPr>
        <w:t xml:space="preserve">. </w:t>
      </w:r>
      <w:r>
        <w:t xml:space="preserve">  12-</w:t>
      </w:r>
      <w:r>
        <w:rPr>
          <w:b/>
          <w:bCs/>
        </w:rPr>
        <w:t>ENTRY(5-B2 , 7-Element)</w:t>
      </w:r>
      <w:r>
        <w:tab/>
      </w:r>
    </w:p>
    <w:p w14:paraId="1DBCF183" w14:textId="77777777" w:rsidR="00976A24" w:rsidRDefault="00976A24" w:rsidP="00976A24">
      <w:pPr>
        <w:pStyle w:val="Standard"/>
        <w:jc w:val="both"/>
      </w:pPr>
      <w:r>
        <w:t>Príklad:</w:t>
      </w:r>
    </w:p>
    <w:p w14:paraId="7489F94A" w14:textId="77777777" w:rsidR="00976A24" w:rsidRDefault="00976A24" w:rsidP="00976A24">
      <w:pPr>
        <w:pStyle w:val="Standard"/>
        <w:jc w:val="both"/>
      </w:pPr>
      <w:r>
        <w:t>ANALOG:1BA_BELLOVA.1BELLFCGCH-2</w:t>
      </w:r>
    </w:p>
    <w:p w14:paraId="6C2D8FC1" w14:textId="77777777" w:rsidR="00976A24" w:rsidRDefault="00976A24" w:rsidP="00976A24">
      <w:pPr>
        <w:pStyle w:val="Standard"/>
        <w:jc w:val="both"/>
      </w:pPr>
    </w:p>
    <w:p w14:paraId="2AF0D354" w14:textId="77777777" w:rsidR="00976A24" w:rsidRDefault="00976A24" w:rsidP="00976A24">
      <w:pPr>
        <w:pStyle w:val="Nadpis4"/>
      </w:pPr>
      <w:r>
        <w:t>Obraz procesu na pracovnej stanici</w:t>
      </w:r>
    </w:p>
    <w:p w14:paraId="73E80CDD" w14:textId="77777777" w:rsidR="00976A24" w:rsidRDefault="00976A24" w:rsidP="00976A24">
      <w:pPr>
        <w:pStyle w:val="Standard"/>
        <w:jc w:val="both"/>
      </w:pPr>
      <w:r>
        <w:t>Obraz procesu prepravy a regulácie tlaku zemného plynu, monitorovanie prostredia</w:t>
      </w:r>
      <w:r w:rsidR="00983FB7">
        <w:t>,</w:t>
      </w:r>
      <w:r>
        <w:t xml:space="preserve"> kde sa to deje,</w:t>
      </w:r>
    </w:p>
    <w:p w14:paraId="284261D6" w14:textId="77777777" w:rsidR="00976A24" w:rsidRDefault="00976A24" w:rsidP="00976A24">
      <w:pPr>
        <w:pStyle w:val="Standard"/>
        <w:jc w:val="both"/>
      </w:pPr>
      <w:r>
        <w:t>je základným nástrojom, pomocou ktorého dispečer riadi a monitoruje procesy  pri preprave</w:t>
      </w:r>
    </w:p>
    <w:p w14:paraId="15B029C8" w14:textId="77777777" w:rsidR="00976A24" w:rsidRDefault="00976A24" w:rsidP="00976A24">
      <w:pPr>
        <w:pStyle w:val="Standard"/>
        <w:jc w:val="both"/>
      </w:pPr>
      <w:r>
        <w:t>zemného plynu v technologických objektoch.</w:t>
      </w:r>
    </w:p>
    <w:p w14:paraId="223FABBC" w14:textId="77777777" w:rsidR="00976A24" w:rsidRDefault="00976A24" w:rsidP="00976A24">
      <w:pPr>
        <w:pStyle w:val="Standard"/>
        <w:jc w:val="both"/>
      </w:pPr>
    </w:p>
    <w:p w14:paraId="7FAC091C" w14:textId="77777777" w:rsidR="00976A24" w:rsidRDefault="00976A24" w:rsidP="00976A24">
      <w:pPr>
        <w:pStyle w:val="Standard"/>
        <w:jc w:val="both"/>
      </w:pPr>
      <w:r>
        <w:t>Pri konštrukcii obrazu technológie a procesov v nej  sa zabezpečuje navigácia a príkazy nasledujúcimi funkciami:</w:t>
      </w:r>
    </w:p>
    <w:p w14:paraId="05E671C2" w14:textId="77777777" w:rsidR="00976A24" w:rsidRDefault="00976A24" w:rsidP="00976A24">
      <w:pPr>
        <w:pStyle w:val="Standard"/>
        <w:numPr>
          <w:ilvl w:val="0"/>
          <w:numId w:val="7"/>
        </w:numPr>
        <w:jc w:val="both"/>
      </w:pPr>
      <w:r>
        <w:t>okná</w:t>
      </w:r>
    </w:p>
    <w:p w14:paraId="74A6D93E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dialógové okná</w:t>
      </w:r>
    </w:p>
    <w:p w14:paraId="3FE92173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menu</w:t>
      </w:r>
    </w:p>
    <w:p w14:paraId="6DB5116A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diagramy</w:t>
      </w:r>
    </w:p>
    <w:p w14:paraId="566A0B23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dynamické údajové polia</w:t>
      </w:r>
    </w:p>
    <w:p w14:paraId="3D3A32D4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ikony, tlačidlá a záložky</w:t>
      </w:r>
    </w:p>
    <w:p w14:paraId="7CBCC52E" w14:textId="77777777" w:rsidR="00976A24" w:rsidRDefault="00976A24" w:rsidP="00976A24">
      <w:pPr>
        <w:pStyle w:val="Standard"/>
        <w:numPr>
          <w:ilvl w:val="0"/>
          <w:numId w:val="3"/>
        </w:numPr>
        <w:jc w:val="both"/>
      </w:pPr>
      <w:r>
        <w:t>statické zobrazenia technológie</w:t>
      </w:r>
    </w:p>
    <w:p w14:paraId="70E57191" w14:textId="77777777" w:rsidR="00976A24" w:rsidRDefault="00976A24" w:rsidP="00976A24">
      <w:pPr>
        <w:pStyle w:val="Standard"/>
        <w:jc w:val="both"/>
      </w:pPr>
    </w:p>
    <w:p w14:paraId="2D42AB42" w14:textId="77777777" w:rsidR="00976A24" w:rsidRDefault="00976A24" w:rsidP="00976A24">
      <w:pPr>
        <w:pStyle w:val="Nadpis4"/>
      </w:pPr>
      <w:proofErr w:type="spellStart"/>
      <w:r>
        <w:t>Graphic</w:t>
      </w:r>
      <w:proofErr w:type="spellEnd"/>
      <w:r>
        <w:t xml:space="preserve"> Editor V5.0</w:t>
      </w:r>
    </w:p>
    <w:p w14:paraId="71B0C5E3" w14:textId="77777777" w:rsidR="00976A24" w:rsidRDefault="00976A24" w:rsidP="00976A24">
      <w:pPr>
        <w:pStyle w:val="Standard"/>
        <w:jc w:val="both"/>
      </w:pPr>
      <w:r>
        <w:t xml:space="preserve">SCADA program </w:t>
      </w:r>
      <w:proofErr w:type="spellStart"/>
      <w:r>
        <w:t>Spectrum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4 pre konštrukciu obrazov používa </w:t>
      </w:r>
      <w:proofErr w:type="spellStart"/>
      <w:r>
        <w:t>Graphic</w:t>
      </w:r>
      <w:proofErr w:type="spellEnd"/>
      <w:r>
        <w:t xml:space="preserve"> Editor V5.0.</w:t>
      </w:r>
    </w:p>
    <w:p w14:paraId="25A4772C" w14:textId="77777777" w:rsidR="00976A24" w:rsidRDefault="00976A24" w:rsidP="00976A24">
      <w:pPr>
        <w:pStyle w:val="Standard"/>
        <w:jc w:val="both"/>
      </w:pPr>
      <w:r>
        <w:t xml:space="preserve">Obrazy sú organizované vo </w:t>
      </w:r>
      <w:proofErr w:type="spellStart"/>
      <w:r>
        <w:t>worldmapách</w:t>
      </w:r>
      <w:proofErr w:type="spellEnd"/>
      <w:r>
        <w:t xml:space="preserve">. </w:t>
      </w:r>
      <w:proofErr w:type="spellStart"/>
      <w:r>
        <w:t>Worldmapa</w:t>
      </w:r>
      <w:proofErr w:type="spellEnd"/>
      <w:r>
        <w:t xml:space="preserve"> je dvojrozmerné (2D) grafické zobrazenie procesu. </w:t>
      </w:r>
      <w:proofErr w:type="spellStart"/>
      <w:r>
        <w:t>Worldmapa</w:t>
      </w:r>
      <w:proofErr w:type="spellEnd"/>
      <w:r>
        <w:t xml:space="preserve"> je rozdelená do</w:t>
      </w:r>
      <w:r w:rsidR="00C01180">
        <w:t xml:space="preserve"> niekoľkých rovín, tzv. </w:t>
      </w:r>
      <w:proofErr w:type="spellStart"/>
      <w:r w:rsidR="00C01180">
        <w:t>plane</w:t>
      </w:r>
      <w:proofErr w:type="spellEnd"/>
      <w:r w:rsidR="00C01180">
        <w:t xml:space="preserve">. </w:t>
      </w:r>
      <w:r>
        <w:t xml:space="preserve">Každá </w:t>
      </w:r>
      <w:proofErr w:type="spellStart"/>
      <w:r>
        <w:t>worldmapa</w:t>
      </w:r>
      <w:proofErr w:type="spellEnd"/>
      <w:r>
        <w:t xml:space="preserve"> sa skladá z minimálne jednej roviny. Prvá je viditeľná nad celou </w:t>
      </w:r>
      <w:proofErr w:type="spellStart"/>
      <w:r>
        <w:t>worldmapou</w:t>
      </w:r>
      <w:proofErr w:type="spellEnd"/>
      <w:r>
        <w:t xml:space="preserve">, má základný rozsah zväčšenia mapy, je to </w:t>
      </w:r>
      <w:proofErr w:type="spellStart"/>
      <w:r>
        <w:t>plane</w:t>
      </w:r>
      <w:proofErr w:type="spellEnd"/>
      <w:r>
        <w:t xml:space="preserve"> p0. Ostatné </w:t>
      </w:r>
      <w:proofErr w:type="spellStart"/>
      <w:r>
        <w:t>plane</w:t>
      </w:r>
      <w:proofErr w:type="spellEnd"/>
      <w:r>
        <w:t xml:space="preserve"> (</w:t>
      </w:r>
      <w:proofErr w:type="spellStart"/>
      <w:r>
        <w:t>station</w:t>
      </w:r>
      <w:proofErr w:type="spellEnd"/>
      <w:r>
        <w:t xml:space="preserve">) sú typu prekrývajúca sa rovina s rozsahom zväčšenia ako p0. Každá rovina pozostáva z najmenej jedného segmentu. Prvý segment pokrýva kompletné 2D zobrazenie – segment 0. Rovina </w:t>
      </w:r>
      <w:proofErr w:type="spellStart"/>
      <w:r>
        <w:t>worldmapy</w:t>
      </w:r>
      <w:proofErr w:type="spellEnd"/>
      <w:r>
        <w:t xml:space="preserve"> sa ďalej člení na  ďalších 9 základných segmentov, včlenených v </w:t>
      </w:r>
      <w:proofErr w:type="spellStart"/>
      <w:r>
        <w:t>plane</w:t>
      </w:r>
      <w:proofErr w:type="spellEnd"/>
      <w:r>
        <w:t xml:space="preserve">, ktoré v podstate predstavujú rozsah až 9 obrazov. Segmenty majú presné koordináty, ktoré definujú plochu segmentu, do ktorej sa vkladajú dynamické a statické objekty tvoriace obraz. Obrazy z </w:t>
      </w:r>
      <w:proofErr w:type="spellStart"/>
      <w:r>
        <w:t>worldmapy</w:t>
      </w:r>
      <w:proofErr w:type="spellEnd"/>
      <w:r>
        <w:t xml:space="preserve"> sa na obrazovku pracovnej stanice vyberajú cez tzv. </w:t>
      </w:r>
      <w:proofErr w:type="spellStart"/>
      <w:r>
        <w:t>view</w:t>
      </w:r>
      <w:proofErr w:type="spellEnd"/>
      <w:r>
        <w:t xml:space="preserve">. Nakoľko rozsah prvkov vložených </w:t>
      </w:r>
      <w:r>
        <w:lastRenderedPageBreak/>
        <w:t>do segmentu je konečný (500 na segment), segmenty je možné pri zachovaní koordinát nad seba vrstviť a tak zvyšovať počet prvkov ktoré obsahuje finálny obrázok.</w:t>
      </w:r>
    </w:p>
    <w:p w14:paraId="317CA76E" w14:textId="77777777" w:rsidR="00976A24" w:rsidRDefault="00976A24" w:rsidP="00976A24">
      <w:pPr>
        <w:pStyle w:val="Standard"/>
        <w:jc w:val="both"/>
      </w:pPr>
      <w:r>
        <w:t xml:space="preserve">Štruktúra prvkov tvoriacich </w:t>
      </w:r>
      <w:proofErr w:type="spellStart"/>
      <w:r>
        <w:t>worldmapu</w:t>
      </w:r>
      <w:proofErr w:type="spellEnd"/>
      <w:r>
        <w:t>:</w:t>
      </w:r>
    </w:p>
    <w:p w14:paraId="162FF5A3" w14:textId="77777777" w:rsidR="00976A24" w:rsidRDefault="00976A24" w:rsidP="00976A24">
      <w:pPr>
        <w:pStyle w:val="Standard"/>
        <w:jc w:val="both"/>
      </w:pPr>
      <w:r>
        <w:t xml:space="preserve">Názov </w:t>
      </w:r>
      <w:proofErr w:type="spellStart"/>
      <w:r>
        <w:t>worldmapy</w:t>
      </w:r>
      <w:proofErr w:type="spellEnd"/>
      <w:r>
        <w:t xml:space="preserve"> sa skladá z 8 znakov</w:t>
      </w:r>
    </w:p>
    <w:p w14:paraId="48EF3D6A" w14:textId="77777777" w:rsidR="00976A24" w:rsidRDefault="00976A24" w:rsidP="00976A24">
      <w:pPr>
        <w:pStyle w:val="Standard"/>
        <w:jc w:val="both"/>
      </w:pPr>
      <w:r>
        <w:t xml:space="preserve">Názov </w:t>
      </w:r>
      <w:proofErr w:type="spellStart"/>
      <w:r>
        <w:t>plane</w:t>
      </w:r>
      <w:proofErr w:type="spellEnd"/>
      <w:r>
        <w:t xml:space="preserve"> sa skladá z 8 znakov</w:t>
      </w:r>
    </w:p>
    <w:p w14:paraId="1D13E520" w14:textId="77777777" w:rsidR="00976A24" w:rsidRDefault="00976A24" w:rsidP="00976A24">
      <w:pPr>
        <w:pStyle w:val="Standard"/>
        <w:jc w:val="both"/>
      </w:pPr>
      <w:r>
        <w:t>Názov segment sa skladá z 16 znakov</w:t>
      </w:r>
    </w:p>
    <w:p w14:paraId="1F49B965" w14:textId="77777777" w:rsidR="00976A24" w:rsidRDefault="00976A24" w:rsidP="00976A24">
      <w:pPr>
        <w:pStyle w:val="Standard"/>
        <w:jc w:val="both"/>
      </w:pPr>
      <w:r>
        <w:t xml:space="preserve">Názov </w:t>
      </w:r>
      <w:proofErr w:type="spellStart"/>
      <w:r>
        <w:t>view</w:t>
      </w:r>
      <w:proofErr w:type="spellEnd"/>
      <w:r>
        <w:t xml:space="preserve"> sa skladá z 16 znakov</w:t>
      </w:r>
    </w:p>
    <w:p w14:paraId="6A5A1714" w14:textId="77777777" w:rsidR="00976A24" w:rsidRDefault="00976A24" w:rsidP="00976A24">
      <w:pPr>
        <w:pStyle w:val="Standard"/>
        <w:jc w:val="both"/>
      </w:pPr>
      <w:r>
        <w:t>Príklad:</w:t>
      </w:r>
    </w:p>
    <w:p w14:paraId="1D344DBC" w14:textId="77777777" w:rsidR="00976A24" w:rsidRDefault="00C01180" w:rsidP="00976A24">
      <w:pPr>
        <w:pStyle w:val="Standard"/>
        <w:jc w:val="both"/>
      </w:pPr>
      <w:proofErr w:type="spellStart"/>
      <w:r>
        <w:t>Worldmapa</w:t>
      </w:r>
      <w:proofErr w:type="spellEnd"/>
      <w:r>
        <w:t xml:space="preserve"> AA—TEST má </w:t>
      </w:r>
      <w:proofErr w:type="spellStart"/>
      <w:r w:rsidR="00976A24">
        <w:t>plane</w:t>
      </w:r>
      <w:proofErr w:type="spellEnd"/>
      <w:r w:rsidR="00976A24">
        <w:t xml:space="preserve">: p0, </w:t>
      </w:r>
      <w:proofErr w:type="spellStart"/>
      <w:r w:rsidR="00976A24">
        <w:t>station</w:t>
      </w:r>
      <w:proofErr w:type="spellEnd"/>
      <w:r>
        <w:t xml:space="preserve">; </w:t>
      </w:r>
      <w:r w:rsidR="00976A24">
        <w:t>segment: Segments0, WX1, WX2, WX3, WX4, WX5, WX6, WX7</w:t>
      </w:r>
      <w:r>
        <w:t xml:space="preserve">, WX8, WX9; </w:t>
      </w:r>
      <w:proofErr w:type="spellStart"/>
      <w:r>
        <w:t>view</w:t>
      </w:r>
      <w:proofErr w:type="spellEnd"/>
      <w:r>
        <w:t>: AA—TESTWX1,</w:t>
      </w:r>
      <w:r w:rsidR="00976A24">
        <w:t xml:space="preserve"> AA--TESTWX9</w:t>
      </w:r>
    </w:p>
    <w:p w14:paraId="7A96D53F" w14:textId="77777777" w:rsidR="00976A24" w:rsidRDefault="00976A24" w:rsidP="00976A24">
      <w:pPr>
        <w:pStyle w:val="Standard"/>
        <w:jc w:val="both"/>
      </w:pPr>
    </w:p>
    <w:p w14:paraId="077FDBAF" w14:textId="77777777" w:rsidR="00976A24" w:rsidRDefault="00976A24" w:rsidP="00976A24">
      <w:pPr>
        <w:pStyle w:val="Standard"/>
        <w:jc w:val="both"/>
      </w:pPr>
      <w:r>
        <w:t xml:space="preserve">Obrazy majú </w:t>
      </w:r>
      <w:proofErr w:type="spellStart"/>
      <w:r>
        <w:t>world-coordinate</w:t>
      </w:r>
      <w:proofErr w:type="spellEnd"/>
      <w:r>
        <w:t xml:space="preserve"> štruktúru, ktorá podporuje zoom, </w:t>
      </w:r>
      <w:proofErr w:type="spellStart"/>
      <w:r>
        <w:t>decluttering</w:t>
      </w:r>
      <w:proofErr w:type="spellEnd"/>
      <w:r>
        <w:t xml:space="preserve"> a </w:t>
      </w:r>
      <w:proofErr w:type="spellStart"/>
      <w:r>
        <w:t>panning</w:t>
      </w:r>
      <w:proofErr w:type="spellEnd"/>
      <w:r>
        <w:t xml:space="preserve">, použitá je vektorová a rastrová grafika. Je možné použiť export a import CAD nákresov. Obrazy sú </w:t>
      </w:r>
      <w:proofErr w:type="spellStart"/>
      <w:r>
        <w:t>štrukturované</w:t>
      </w:r>
      <w:proofErr w:type="spellEnd"/>
      <w:r>
        <w:t xml:space="preserve"> v tzv. </w:t>
      </w:r>
      <w:proofErr w:type="spellStart"/>
      <w:r>
        <w:t>Worldmapách</w:t>
      </w:r>
      <w:proofErr w:type="spellEnd"/>
      <w:r>
        <w:t>. Všetky prvky tvoriace obraz sú súčasťou ORACLE databázy, kde sú uložené jednotlivé prvky pre kompletný popis plôch, statických a dynamických objektov uložených vo vrstvách.</w:t>
      </w:r>
    </w:p>
    <w:p w14:paraId="4F1B7D8C" w14:textId="77777777" w:rsidR="00976A24" w:rsidRDefault="00976A24" w:rsidP="00976A24">
      <w:pPr>
        <w:pStyle w:val="Standard"/>
        <w:jc w:val="both"/>
      </w:pPr>
      <w:r>
        <w:t xml:space="preserve">V </w:t>
      </w:r>
      <w:proofErr w:type="spellStart"/>
      <w:r>
        <w:t>real-time</w:t>
      </w:r>
      <w:proofErr w:type="spellEnd"/>
      <w:r>
        <w:t xml:space="preserve"> systéme je lokalizovaná podpora tvorby systémových, používateľských, statických aj dynamických prehľadových obrazov a trendov. </w:t>
      </w:r>
      <w:proofErr w:type="spellStart"/>
      <w:r>
        <w:t>Real-time</w:t>
      </w:r>
      <w:proofErr w:type="spellEnd"/>
      <w:r>
        <w:t xml:space="preserve"> systém má k dispozícii </w:t>
      </w:r>
      <w:proofErr w:type="spellStart"/>
      <w:r>
        <w:t>Graphic</w:t>
      </w:r>
      <w:proofErr w:type="spellEnd"/>
      <w:r>
        <w:t xml:space="preserve"> Editor V5.0  - centrálny editor symbolov, štýlov a obrazov. Pomocou tohto editora je možné vytvárať, aktualizovať a spravovať systémové (tzv. </w:t>
      </w:r>
      <w:proofErr w:type="spellStart"/>
      <w:r>
        <w:t>baseline</w:t>
      </w:r>
      <w:proofErr w:type="spellEnd"/>
      <w:r>
        <w:t>) obraz</w:t>
      </w:r>
      <w:r w:rsidR="00C01180">
        <w:t>y</w:t>
      </w:r>
      <w:r>
        <w:t xml:space="preserve"> dodané so systémom s lokalizovanou podporou slovenského jazyka.</w:t>
      </w:r>
    </w:p>
    <w:p w14:paraId="6CAC4DCE" w14:textId="77777777" w:rsidR="00976A24" w:rsidRDefault="00976A24" w:rsidP="00976A24">
      <w:pPr>
        <w:pStyle w:val="Standard"/>
        <w:jc w:val="both"/>
      </w:pPr>
      <w:r>
        <w:t xml:space="preserve">Pre tvorbu a správu používateľských obrazov v </w:t>
      </w:r>
      <w:proofErr w:type="spellStart"/>
      <w:r>
        <w:t>real-time</w:t>
      </w:r>
      <w:proofErr w:type="spellEnd"/>
      <w:r>
        <w:t xml:space="preserve"> systéme sú dohodnuté pravidlá, ktoré zabezpečujú dodržanie štandardizovaného zobrazenia pre dispečerov a iné skupiny používateľov vo všetkých prepojených systémoch.</w:t>
      </w:r>
    </w:p>
    <w:p w14:paraId="2931D1E5" w14:textId="77777777" w:rsidR="00976A24" w:rsidRDefault="00976A24" w:rsidP="00976A24">
      <w:pPr>
        <w:pStyle w:val="Standard"/>
        <w:jc w:val="both"/>
      </w:pPr>
      <w:r>
        <w:t>V systéme sú vytvárané tieto kategórie používateľských obrazov:</w:t>
      </w:r>
    </w:p>
    <w:p w14:paraId="774E13FB" w14:textId="77777777" w:rsidR="00976A24" w:rsidRDefault="00976A24" w:rsidP="00976A24">
      <w:pPr>
        <w:pStyle w:val="Standard"/>
        <w:numPr>
          <w:ilvl w:val="0"/>
          <w:numId w:val="8"/>
        </w:numPr>
        <w:tabs>
          <w:tab w:val="left" w:pos="720"/>
        </w:tabs>
        <w:ind w:left="360" w:right="932"/>
      </w:pPr>
      <w:r>
        <w:t>ku typom plynárenských technologických objektov (PTO)</w:t>
      </w:r>
    </w:p>
    <w:p w14:paraId="09618391" w14:textId="77777777" w:rsidR="00976A24" w:rsidRDefault="00976A24" w:rsidP="00976A24">
      <w:pPr>
        <w:pStyle w:val="Standard"/>
        <w:numPr>
          <w:ilvl w:val="0"/>
          <w:numId w:val="4"/>
        </w:numPr>
        <w:tabs>
          <w:tab w:val="left" w:pos="720"/>
        </w:tabs>
        <w:ind w:left="360" w:right="932"/>
      </w:pPr>
      <w:r>
        <w:t>trendové</w:t>
      </w:r>
    </w:p>
    <w:p w14:paraId="7D00FD0E" w14:textId="77777777" w:rsidR="00976A24" w:rsidRDefault="00976A24" w:rsidP="00976A24">
      <w:pPr>
        <w:pStyle w:val="Standard"/>
        <w:numPr>
          <w:ilvl w:val="0"/>
          <w:numId w:val="4"/>
        </w:numPr>
        <w:tabs>
          <w:tab w:val="left" w:pos="720"/>
        </w:tabs>
        <w:ind w:left="360" w:right="932"/>
      </w:pPr>
      <w:r>
        <w:t>prehľadové</w:t>
      </w:r>
    </w:p>
    <w:p w14:paraId="29F908CF" w14:textId="77777777" w:rsidR="00976A24" w:rsidRDefault="00976A24" w:rsidP="00976A24">
      <w:pPr>
        <w:pStyle w:val="Standard"/>
        <w:numPr>
          <w:ilvl w:val="0"/>
          <w:numId w:val="4"/>
        </w:numPr>
        <w:tabs>
          <w:tab w:val="left" w:pos="720"/>
        </w:tabs>
        <w:ind w:left="360" w:right="932"/>
      </w:pPr>
      <w:r>
        <w:t>mapové</w:t>
      </w:r>
    </w:p>
    <w:p w14:paraId="51D3B774" w14:textId="77777777" w:rsidR="00976A24" w:rsidRDefault="00976A24" w:rsidP="00976A24">
      <w:pPr>
        <w:pStyle w:val="Standard"/>
        <w:numPr>
          <w:ilvl w:val="0"/>
          <w:numId w:val="4"/>
        </w:numPr>
        <w:tabs>
          <w:tab w:val="left" w:pos="720"/>
        </w:tabs>
        <w:ind w:left="360" w:right="932"/>
      </w:pPr>
      <w:r>
        <w:t>indexové</w:t>
      </w:r>
    </w:p>
    <w:p w14:paraId="4231B734" w14:textId="77777777" w:rsidR="00976A24" w:rsidRDefault="00976A24" w:rsidP="00976A24">
      <w:pPr>
        <w:pStyle w:val="Standard"/>
        <w:numPr>
          <w:ilvl w:val="0"/>
          <w:numId w:val="4"/>
        </w:numPr>
        <w:tabs>
          <w:tab w:val="left" w:pos="720"/>
        </w:tabs>
        <w:ind w:left="360" w:right="932"/>
      </w:pPr>
      <w:r>
        <w:t>kombinované</w:t>
      </w:r>
    </w:p>
    <w:p w14:paraId="084E2C79" w14:textId="77777777" w:rsidR="00976A24" w:rsidRDefault="00976A24" w:rsidP="00976A24">
      <w:pPr>
        <w:pStyle w:val="Standard"/>
        <w:jc w:val="both"/>
      </w:pPr>
      <w:r>
        <w:t>Pre používateľské obrazy sú definované povinné vrstvy s názvami a určeným obsahom. Podobne sú určené pravidlá aj pre vytváranie symbolov, štýlov a ostatných prvkov vizualizácie. Tieto sú uložené centrálne na jednom určenom serveri, odkiaľ sa pri zmenách automaticky kopírujú a inštalujú do príslušných systémov.</w:t>
      </w:r>
      <w:r w:rsidR="00825D1B">
        <w:t xml:space="preserve"> V systéme je zoznam dynamických objektov</w:t>
      </w:r>
      <w:r w:rsidR="00E60A09">
        <w:t xml:space="preserve"> </w:t>
      </w:r>
      <w:r w:rsidR="00825D1B">
        <w:t>(symbolov) pre analógové hodnoty.</w:t>
      </w:r>
    </w:p>
    <w:p w14:paraId="3A0CC49F" w14:textId="77777777" w:rsidR="00976A24" w:rsidRDefault="00976A24" w:rsidP="00976A24">
      <w:pPr>
        <w:pStyle w:val="Standard"/>
        <w:jc w:val="both"/>
      </w:pPr>
      <w:r>
        <w:t xml:space="preserve">Počty požívateľských </w:t>
      </w:r>
      <w:proofErr w:type="spellStart"/>
      <w:r w:rsidR="00F60863">
        <w:t>w</w:t>
      </w:r>
      <w:r w:rsidR="00E60A09">
        <w:t>orldmáp</w:t>
      </w:r>
      <w:proofErr w:type="spellEnd"/>
      <w:r w:rsidR="00E60A09">
        <w:t xml:space="preserve"> ku 06</w:t>
      </w:r>
      <w:r>
        <w:t>/2021:</w:t>
      </w:r>
    </w:p>
    <w:p w14:paraId="16DFD71D" w14:textId="77777777" w:rsidR="00E60A09" w:rsidRDefault="00E60A09" w:rsidP="00976A24">
      <w:pPr>
        <w:pStyle w:val="Standard"/>
        <w:jc w:val="both"/>
      </w:pPr>
    </w:p>
    <w:tbl>
      <w:tblPr>
        <w:tblW w:w="6106" w:type="dxa"/>
        <w:tblInd w:w="2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40"/>
        <w:gridCol w:w="4666"/>
      </w:tblGrid>
      <w:tr w:rsidR="00976A24" w14:paraId="0CFF1739" w14:textId="77777777" w:rsidTr="0097298B">
        <w:trPr>
          <w:trHeight w:val="255"/>
        </w:trPr>
        <w:tc>
          <w:tcPr>
            <w:tcW w:w="14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44C34BA" w14:textId="77777777" w:rsidR="00976A24" w:rsidRDefault="00976A24" w:rsidP="0097298B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Systém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8F7819" w14:textId="77777777" w:rsidR="00976A24" w:rsidRDefault="006845A7" w:rsidP="0097298B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Počet používateľských </w:t>
            </w:r>
            <w:proofErr w:type="spellStart"/>
            <w:r>
              <w:rPr>
                <w:b/>
              </w:rPr>
              <w:t>worldmáp</w:t>
            </w:r>
            <w:proofErr w:type="spellEnd"/>
          </w:p>
        </w:tc>
      </w:tr>
      <w:tr w:rsidR="00976A24" w14:paraId="6CA61AA9" w14:textId="77777777" w:rsidTr="0097298B">
        <w:trPr>
          <w:trHeight w:val="255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2AABC4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SPD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0C51AC" w14:textId="77777777" w:rsidR="00976A24" w:rsidRDefault="00E60A09" w:rsidP="0097298B">
            <w:pPr>
              <w:pStyle w:val="Standard"/>
              <w:jc w:val="center"/>
            </w:pPr>
            <w:r>
              <w:t>178</w:t>
            </w:r>
          </w:p>
        </w:tc>
      </w:tr>
      <w:tr w:rsidR="00976A24" w14:paraId="5A4D1A50" w14:textId="77777777" w:rsidTr="0097298B">
        <w:trPr>
          <w:trHeight w:val="255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59A3CE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MC BA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EDEA94" w14:textId="77777777" w:rsidR="00976A24" w:rsidRDefault="00E60A09" w:rsidP="0097298B">
            <w:pPr>
              <w:pStyle w:val="Standard"/>
              <w:jc w:val="center"/>
            </w:pPr>
            <w:r>
              <w:t>816</w:t>
            </w:r>
          </w:p>
        </w:tc>
      </w:tr>
      <w:tr w:rsidR="00976A24" w14:paraId="33F734A0" w14:textId="77777777" w:rsidTr="0097298B">
        <w:trPr>
          <w:trHeight w:val="255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F7544A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MC KE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6983EE" w14:textId="77777777" w:rsidR="00976A24" w:rsidRDefault="00E60A09" w:rsidP="0097298B">
            <w:pPr>
              <w:pStyle w:val="Standard"/>
              <w:jc w:val="center"/>
            </w:pPr>
            <w:r>
              <w:t>954</w:t>
            </w:r>
          </w:p>
        </w:tc>
      </w:tr>
      <w:tr w:rsidR="00976A24" w14:paraId="5E8DD0A3" w14:textId="77777777" w:rsidTr="0097298B">
        <w:trPr>
          <w:trHeight w:val="255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AABEEF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VO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6BA461" w14:textId="77777777" w:rsidR="00976A24" w:rsidRDefault="00E60A09" w:rsidP="0097298B">
            <w:pPr>
              <w:pStyle w:val="Standard"/>
              <w:jc w:val="center"/>
            </w:pPr>
            <w:r>
              <w:t>88</w:t>
            </w:r>
          </w:p>
        </w:tc>
      </w:tr>
      <w:tr w:rsidR="00976A24" w14:paraId="1189F6FA" w14:textId="77777777" w:rsidTr="0097298B">
        <w:trPr>
          <w:trHeight w:val="255"/>
        </w:trPr>
        <w:tc>
          <w:tcPr>
            <w:tcW w:w="1440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89EE49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SKAO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871DAB" w14:textId="77777777" w:rsidR="00976A24" w:rsidRDefault="00E60A09" w:rsidP="0097298B">
            <w:pPr>
              <w:pStyle w:val="Standard"/>
              <w:jc w:val="center"/>
            </w:pPr>
            <w:r>
              <w:t>513</w:t>
            </w:r>
          </w:p>
        </w:tc>
      </w:tr>
      <w:tr w:rsidR="00976A24" w14:paraId="0877D84C" w14:textId="77777777" w:rsidTr="0097298B">
        <w:trPr>
          <w:trHeight w:val="270"/>
        </w:trPr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D4893B" w14:textId="77777777" w:rsidR="00976A24" w:rsidRDefault="00976A24" w:rsidP="0097298B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Aplikácie</w:t>
            </w:r>
          </w:p>
        </w:tc>
        <w:tc>
          <w:tcPr>
            <w:tcW w:w="466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A18BAB" w14:textId="77777777" w:rsidR="00976A24" w:rsidRDefault="00E60A09" w:rsidP="0097298B">
            <w:pPr>
              <w:pStyle w:val="Standard"/>
              <w:jc w:val="center"/>
            </w:pPr>
            <w:r>
              <w:t>380</w:t>
            </w:r>
          </w:p>
        </w:tc>
      </w:tr>
    </w:tbl>
    <w:p w14:paraId="78B17F6C" w14:textId="77777777" w:rsidR="00976A24" w:rsidRDefault="00976A24" w:rsidP="00976A24">
      <w:pPr>
        <w:pStyle w:val="Standard"/>
        <w:spacing w:line="360" w:lineRule="auto"/>
        <w:ind w:right="57"/>
        <w:jc w:val="both"/>
      </w:pPr>
    </w:p>
    <w:p w14:paraId="4C724BB1" w14:textId="77777777" w:rsidR="00976A24" w:rsidRDefault="00F60863" w:rsidP="00976A24">
      <w:pPr>
        <w:pStyle w:val="Standard"/>
        <w:spacing w:line="360" w:lineRule="auto"/>
        <w:ind w:right="57"/>
        <w:jc w:val="both"/>
      </w:pPr>
      <w:r>
        <w:t xml:space="preserve">Celkový počet </w:t>
      </w:r>
      <w:proofErr w:type="spellStart"/>
      <w:r>
        <w:t>worldmáp</w:t>
      </w:r>
      <w:proofErr w:type="spellEnd"/>
      <w:r w:rsidR="00976A24">
        <w:t xml:space="preserve"> je </w:t>
      </w:r>
      <w:r>
        <w:t>2</w:t>
      </w:r>
      <w:r w:rsidR="006845A7">
        <w:t> </w:t>
      </w:r>
      <w:r w:rsidR="00E60A09">
        <w:t>929</w:t>
      </w:r>
      <w:r w:rsidR="00976A24">
        <w:t>.</w:t>
      </w:r>
    </w:p>
    <w:p w14:paraId="57CEB013" w14:textId="77777777" w:rsidR="00976A24" w:rsidRDefault="00976A24" w:rsidP="00976A24">
      <w:pPr>
        <w:pStyle w:val="Standard"/>
        <w:jc w:val="both"/>
      </w:pPr>
      <w:r>
        <w:t>Celkový počet obr</w:t>
      </w:r>
      <w:r w:rsidR="006845A7">
        <w:t>á</w:t>
      </w:r>
      <w:r>
        <w:t>z</w:t>
      </w:r>
      <w:r w:rsidR="006845A7">
        <w:t>k</w:t>
      </w:r>
      <w:r>
        <w:t>ov v súčasnom systéme je dan</w:t>
      </w:r>
      <w:r w:rsidR="00E87FDB">
        <w:t>ý</w:t>
      </w:r>
      <w:r>
        <w:t xml:space="preserve"> počtom aktívnych segmentov naprieč celou databázou </w:t>
      </w:r>
      <w:proofErr w:type="spellStart"/>
      <w:r w:rsidR="00F60863">
        <w:t>w</w:t>
      </w:r>
      <w:r>
        <w:t>orldmáp</w:t>
      </w:r>
      <w:proofErr w:type="spellEnd"/>
      <w:r>
        <w:t xml:space="preserve">. </w:t>
      </w:r>
      <w:r w:rsidR="00E60A09">
        <w:t>Celkový počet obr</w:t>
      </w:r>
      <w:r w:rsidR="006845A7">
        <w:t>á</w:t>
      </w:r>
      <w:r w:rsidR="00E60A09">
        <w:t>z</w:t>
      </w:r>
      <w:r w:rsidR="006845A7">
        <w:t>k</w:t>
      </w:r>
      <w:r w:rsidR="00E60A09">
        <w:t>ov/segmentov je 12</w:t>
      </w:r>
      <w:r w:rsidR="006845A7">
        <w:t> </w:t>
      </w:r>
      <w:r w:rsidR="00E60A09">
        <w:t>437, z toho cca 11 000 sú používateľské obr</w:t>
      </w:r>
      <w:r w:rsidR="006845A7">
        <w:t>á</w:t>
      </w:r>
      <w:r w:rsidR="00E60A09">
        <w:t>z</w:t>
      </w:r>
      <w:r w:rsidR="006845A7">
        <w:t>k</w:t>
      </w:r>
      <w:r w:rsidR="00E60A09">
        <w:t>y a zvyšok sú systémové obr</w:t>
      </w:r>
      <w:r w:rsidR="006845A7">
        <w:t>á</w:t>
      </w:r>
      <w:r w:rsidR="00E60A09">
        <w:t>z</w:t>
      </w:r>
      <w:r w:rsidR="006845A7">
        <w:t>k</w:t>
      </w:r>
      <w:r w:rsidR="00E60A09">
        <w:t>y.</w:t>
      </w:r>
    </w:p>
    <w:p w14:paraId="2F459C86" w14:textId="77777777" w:rsidR="00AD5826" w:rsidRDefault="00AD5826" w:rsidP="00976A24">
      <w:pPr>
        <w:pStyle w:val="Standard"/>
        <w:jc w:val="both"/>
      </w:pPr>
      <w:r>
        <w:t xml:space="preserve">Súčasný systém umožňuje prepnutie iba </w:t>
      </w:r>
      <w:r w:rsidR="006845A7">
        <w:t xml:space="preserve">o </w:t>
      </w:r>
      <w:r>
        <w:t>jeden obrázok spätne v histórii naposledy zobrazených obrázkov. Pre nový systém požadujeme zobrazenie aspoň 6 obrázkov spätne.</w:t>
      </w:r>
    </w:p>
    <w:p w14:paraId="1C928F6F" w14:textId="77777777" w:rsidR="00F34C18" w:rsidRPr="00E7707F" w:rsidRDefault="00F34C18" w:rsidP="00E7707F">
      <w:pPr>
        <w:rPr>
          <w:rFonts w:ascii="Segoe UI" w:eastAsia="Times New Roman" w:hAnsi="Segoe UI" w:cs="Segoe UI"/>
          <w:sz w:val="21"/>
          <w:szCs w:val="21"/>
          <w:lang w:eastAsia="sk-SK"/>
        </w:rPr>
      </w:pPr>
      <w:r>
        <w:t xml:space="preserve">Súčasný systém ponúka </w:t>
      </w:r>
      <w:r w:rsidR="008E5A1B">
        <w:t>32 odtieňov farieb</w:t>
      </w:r>
      <w:r>
        <w:t xml:space="preserve"> pri tvorbe obrázkov, </w:t>
      </w:r>
      <w:r w:rsidR="008E5A1B">
        <w:t xml:space="preserve">v novom systéme </w:t>
      </w:r>
      <w:r>
        <w:t xml:space="preserve">požadujeme </w:t>
      </w:r>
      <w:r w:rsidR="00E7707F" w:rsidRPr="00E7707F">
        <w:rPr>
          <w:rFonts w:ascii="Segoe UI" w:eastAsia="Times New Roman" w:hAnsi="Segoe UI" w:cs="Segoe UI"/>
          <w:sz w:val="21"/>
          <w:szCs w:val="21"/>
          <w:lang w:eastAsia="sk-SK"/>
        </w:rPr>
        <w:t xml:space="preserve">16 777 216 </w:t>
      </w:r>
      <w:r w:rsidR="008E5A1B">
        <w:t>odtieňov</w:t>
      </w:r>
      <w:r w:rsidR="00E7707F">
        <w:t xml:space="preserve"> (32-bitová farba, </w:t>
      </w:r>
      <w:proofErr w:type="spellStart"/>
      <w:r w:rsidR="00E7707F">
        <w:t>True</w:t>
      </w:r>
      <w:proofErr w:type="spellEnd"/>
      <w:r w:rsidR="00E7707F">
        <w:t xml:space="preserve"> </w:t>
      </w:r>
      <w:proofErr w:type="spellStart"/>
      <w:r w:rsidR="00E7707F">
        <w:t>Color</w:t>
      </w:r>
      <w:proofErr w:type="spellEnd"/>
      <w:r w:rsidR="00E7707F">
        <w:t>)</w:t>
      </w:r>
      <w:r w:rsidR="008E5A1B">
        <w:t>.</w:t>
      </w:r>
    </w:p>
    <w:p w14:paraId="3D954521" w14:textId="77777777" w:rsidR="00E7707F" w:rsidRDefault="00E7707F" w:rsidP="00976A24">
      <w:pPr>
        <w:pStyle w:val="Standard"/>
        <w:jc w:val="both"/>
      </w:pPr>
      <w:r>
        <w:t xml:space="preserve">Požadujeme, aby nový systém mal možnosť importu fotografií do obrázkov </w:t>
      </w:r>
      <w:proofErr w:type="spellStart"/>
      <w:r>
        <w:t>realtime</w:t>
      </w:r>
      <w:proofErr w:type="spellEnd"/>
      <w:r>
        <w:t>-ovej časti.</w:t>
      </w:r>
    </w:p>
    <w:p w14:paraId="2289D87C" w14:textId="77777777" w:rsidR="00976A24" w:rsidRPr="00867B62" w:rsidRDefault="0026675F" w:rsidP="00867B62">
      <w:pPr>
        <w:pStyle w:val="Standard"/>
        <w:jc w:val="both"/>
      </w:pPr>
      <w:r>
        <w:t xml:space="preserve">Požadujeme, aby mal používateľ možnosť napísať do obrazu technológie vlastný text (môže to byť aj poznámka, ale musí byť možnosť ju zobraziť v obrázku technológie). Tiež požadujeme, aby mal možnosť nakresliť do obrázku technológie symbol (niečo ako grafická binárna poznámka, môže to byť aj </w:t>
      </w:r>
      <w:proofErr w:type="spellStart"/>
      <w:r>
        <w:t>tag</w:t>
      </w:r>
      <w:proofErr w:type="spellEnd"/>
      <w:r>
        <w:t xml:space="preserve"> pri dátovom bode, musí byť ale možnosť zobraziť ho v obrázku technológie</w:t>
      </w:r>
      <w:r w:rsidR="00AD6085">
        <w:t xml:space="preserve"> – p</w:t>
      </w:r>
      <w:r w:rsidR="00867B62">
        <w:t>o</w:t>
      </w:r>
      <w:r w:rsidR="00AD6085">
        <w:t>užitie príznaku kvality pri dátovom bode je v tomto prípade nepostačujúce</w:t>
      </w:r>
      <w:r>
        <w:t>).</w:t>
      </w:r>
      <w:r w:rsidR="008575AC">
        <w:t xml:space="preserve"> Možnosť „pripnúť“ a zobraziť dokumenty typu </w:t>
      </w:r>
      <w:proofErr w:type="spellStart"/>
      <w:r w:rsidR="008575AC">
        <w:t>pdf</w:t>
      </w:r>
      <w:proofErr w:type="spellEnd"/>
      <w:r w:rsidR="008575AC">
        <w:t xml:space="preserve">, </w:t>
      </w:r>
      <w:proofErr w:type="spellStart"/>
      <w:r w:rsidR="008575AC">
        <w:t>docx</w:t>
      </w:r>
      <w:proofErr w:type="spellEnd"/>
      <w:r w:rsidR="008575AC">
        <w:t xml:space="preserve"> a </w:t>
      </w:r>
      <w:proofErr w:type="spellStart"/>
      <w:r w:rsidR="008575AC">
        <w:t>xlsx</w:t>
      </w:r>
      <w:proofErr w:type="spellEnd"/>
      <w:r w:rsidR="008575AC">
        <w:t>, napríklad ako technologické postupy a iné mater</w:t>
      </w:r>
      <w:r w:rsidR="006845A7">
        <w:t>i</w:t>
      </w:r>
      <w:r w:rsidR="008575AC">
        <w:t>ály</w:t>
      </w:r>
      <w:r w:rsidR="00825D1B">
        <w:t xml:space="preserve"> a postupy</w:t>
      </w:r>
      <w:r w:rsidR="008575AC">
        <w:t>.</w:t>
      </w:r>
    </w:p>
    <w:p w14:paraId="1D42CA31" w14:textId="77777777" w:rsidR="00F8606D" w:rsidRPr="00B11CBA" w:rsidRDefault="00F8606D" w:rsidP="002457D4">
      <w:pPr>
        <w:rPr>
          <w:i/>
        </w:rPr>
      </w:pPr>
    </w:p>
    <w:p w14:paraId="265375AC" w14:textId="77777777" w:rsidR="002457D4" w:rsidRDefault="006179E5" w:rsidP="00976A24">
      <w:pPr>
        <w:pStyle w:val="Nadpis3"/>
      </w:pPr>
      <w:bookmarkStart w:id="16" w:name="_Toc78193227"/>
      <w:r>
        <w:t>3.2.2</w:t>
      </w:r>
      <w:r>
        <w:tab/>
      </w:r>
      <w:proofErr w:type="spellStart"/>
      <w:r w:rsidR="002457D4">
        <w:t>Realtime-ová</w:t>
      </w:r>
      <w:proofErr w:type="spellEnd"/>
      <w:r w:rsidR="002457D4">
        <w:t xml:space="preserve"> databáza</w:t>
      </w:r>
      <w:bookmarkEnd w:id="16"/>
    </w:p>
    <w:p w14:paraId="6AD5FFFA" w14:textId="77777777" w:rsidR="002457D4" w:rsidRDefault="002457D4" w:rsidP="002457D4"/>
    <w:p w14:paraId="2ECA1860" w14:textId="77777777" w:rsidR="001A5061" w:rsidRDefault="001A5061" w:rsidP="002457D4">
      <w:r>
        <w:t>Údaje prezentované v </w:t>
      </w:r>
      <w:proofErr w:type="spellStart"/>
      <w:r>
        <w:t>realtime</w:t>
      </w:r>
      <w:proofErr w:type="spellEnd"/>
      <w:r>
        <w:t>-ovej databáze prichádzajú z RTU sprostredkovane cez tzv. komunikačné servery</w:t>
      </w:r>
      <w:r w:rsidR="00F04C66">
        <w:t xml:space="preserve"> (</w:t>
      </w:r>
      <w:r w:rsidR="00F60863">
        <w:t xml:space="preserve">ďalej </w:t>
      </w:r>
      <w:r w:rsidR="00F04C66">
        <w:t>KS)</w:t>
      </w:r>
      <w:r>
        <w:t>.</w:t>
      </w:r>
    </w:p>
    <w:p w14:paraId="1A15ECC6" w14:textId="77777777" w:rsidR="002F54A8" w:rsidRDefault="002F54A8" w:rsidP="002F54A8">
      <w:r w:rsidRPr="002F54A8">
        <w:t xml:space="preserve">Komunikačné servery sú </w:t>
      </w:r>
      <w:proofErr w:type="spellStart"/>
      <w:r w:rsidRPr="002F54A8">
        <w:t>virtualizované</w:t>
      </w:r>
      <w:proofErr w:type="spellEnd"/>
      <w:r w:rsidR="00F60863">
        <w:t xml:space="preserve">. </w:t>
      </w:r>
      <w:r w:rsidR="00F04C66">
        <w:t>KS sa skladajú z</w:t>
      </w:r>
      <w:r w:rsidRPr="002F54A8">
        <w:t xml:space="preserve"> SQL databáz, nad </w:t>
      </w:r>
      <w:r w:rsidR="00F04C66" w:rsidRPr="002F54A8">
        <w:t>ktor</w:t>
      </w:r>
      <w:r w:rsidR="00F04C66">
        <w:t>ými</w:t>
      </w:r>
      <w:r w:rsidR="00F04C66" w:rsidRPr="002F54A8">
        <w:t xml:space="preserve"> </w:t>
      </w:r>
      <w:r w:rsidRPr="002F54A8">
        <w:t xml:space="preserve">beží služba, ktorá komunikuje so servermi a dáta ukladá ako do svojej internej SQL databázy, </w:t>
      </w:r>
      <w:r w:rsidR="00F04C66">
        <w:t>a tiež</w:t>
      </w:r>
      <w:r w:rsidRPr="002F54A8">
        <w:t xml:space="preserve"> do </w:t>
      </w:r>
      <w:proofErr w:type="spellStart"/>
      <w:r w:rsidRPr="002F54A8">
        <w:t>realtime</w:t>
      </w:r>
      <w:proofErr w:type="spellEnd"/>
      <w:r w:rsidRPr="002F54A8">
        <w:t xml:space="preserve"> databázy súčasného SCADA systému.  Komunikačných serverov je 7 ks. Jeden kom. server komunikuje s cca 400 RTU.</w:t>
      </w:r>
      <w:r w:rsidR="00F04C66">
        <w:t xml:space="preserve">  5 ks </w:t>
      </w:r>
      <w:proofErr w:type="spellStart"/>
      <w:r w:rsidR="00F04C66">
        <w:t>KS</w:t>
      </w:r>
      <w:proofErr w:type="spellEnd"/>
      <w:r w:rsidR="00F04C66">
        <w:t xml:space="preserve"> slúži na komunikáciu s RTU, ktoré sú umiestnené </w:t>
      </w:r>
      <w:r w:rsidR="00C03127">
        <w:t>na</w:t>
      </w:r>
      <w:r w:rsidR="00F04C66">
        <w:t xml:space="preserve"> PTO, ktoré slúžia na kontrolu a riadenie plynárenskej sústavy a 2 ks </w:t>
      </w:r>
      <w:proofErr w:type="spellStart"/>
      <w:r w:rsidR="00F04C66">
        <w:t>KS</w:t>
      </w:r>
      <w:proofErr w:type="spellEnd"/>
      <w:r w:rsidR="00F04C66">
        <w:t xml:space="preserve"> slúžia na zber a riadenie protikoróznej ochrany plynovodov. SCADA komunikuje s týmito </w:t>
      </w:r>
      <w:r w:rsidR="00C03DB5">
        <w:t>servermi</w:t>
      </w:r>
      <w:r w:rsidR="00F04C66">
        <w:t xml:space="preserve"> prostredníctvom TCP/IP IEC 60870-5-104 spojenia. </w:t>
      </w:r>
      <w:r w:rsidR="00C03DB5">
        <w:t>Každý komunikačný server má niekoľko línii(3-4</w:t>
      </w:r>
      <w:r w:rsidR="00512443">
        <w:t>/KS</w:t>
      </w:r>
      <w:r w:rsidR="00C03DB5">
        <w:t>). Jedná línia obsahuje množinu RTU(do 200-250 RTU</w:t>
      </w:r>
      <w:r w:rsidR="00512443">
        <w:t>/jednu líniu</w:t>
      </w:r>
      <w:r w:rsidR="00C03127">
        <w:t xml:space="preserve">). </w:t>
      </w:r>
      <w:r w:rsidR="00C03DB5">
        <w:t xml:space="preserve">Podľa počtu línii na jednotlivých KS </w:t>
      </w:r>
      <w:r w:rsidR="00512443">
        <w:t xml:space="preserve">vytvára </w:t>
      </w:r>
      <w:r w:rsidR="00C03DB5">
        <w:t xml:space="preserve">SCADA rovnaký počet </w:t>
      </w:r>
      <w:r w:rsidR="00512443">
        <w:t>trvalých I</w:t>
      </w:r>
      <w:r w:rsidR="00C03DB5">
        <w:t xml:space="preserve">EC 104 spojení. Celá komunikácia medzi SCADA a KS sa realizuje cez tieto spojenia. Existujú aj RTU, </w:t>
      </w:r>
      <w:r w:rsidR="00C03DB5">
        <w:lastRenderedPageBreak/>
        <w:t>ktoré sú napojené priamo na SCADA</w:t>
      </w:r>
      <w:r w:rsidR="00512443">
        <w:t xml:space="preserve"> a komunikujú protokolom IEC 60870-5-104</w:t>
      </w:r>
      <w:r w:rsidR="00C03DB5">
        <w:t>.</w:t>
      </w:r>
      <w:r w:rsidR="00512443">
        <w:t xml:space="preserve"> Medzi SCADA a KS sú dohodnuté aplikačné pravidlá</w:t>
      </w:r>
      <w:r w:rsidR="00C03127">
        <w:t xml:space="preserve"> </w:t>
      </w:r>
      <w:r w:rsidR="00512443">
        <w:t>(na úrovni protokolu IEC 60870-5-104) na oznámenie o bežiacom GI a</w:t>
      </w:r>
      <w:r w:rsidR="00C03127">
        <w:t> </w:t>
      </w:r>
      <w:r w:rsidR="00512443">
        <w:t>tom</w:t>
      </w:r>
      <w:r w:rsidR="00C03127">
        <w:t>,</w:t>
      </w:r>
      <w:r w:rsidR="00512443">
        <w:t xml:space="preserve"> že RTU neodpovedá.</w:t>
      </w:r>
    </w:p>
    <w:p w14:paraId="56292FDC" w14:textId="77777777" w:rsidR="00173010" w:rsidRPr="002F54A8" w:rsidRDefault="00173010" w:rsidP="002F54A8">
      <w:r>
        <w:t xml:space="preserve">Pre nový SCADA systém požadujeme </w:t>
      </w:r>
      <w:r w:rsidR="00C03127">
        <w:t>implementovať funkčnos</w:t>
      </w:r>
      <w:r>
        <w:t>ť synchronizácie času protokolom IEC104 v prípade RTU priamo pripojených ku SCADA systému.</w:t>
      </w:r>
    </w:p>
    <w:p w14:paraId="051DF327" w14:textId="77777777" w:rsidR="002F54A8" w:rsidRDefault="00285F65" w:rsidP="002457D4">
      <w:r>
        <w:t xml:space="preserve">Údaje následne spracúva systém SCADA, prezentované sú v zoznamoch dát (vytvorené automaticky systémom), v obrázkoch (vytvorené </w:t>
      </w:r>
      <w:r w:rsidR="00C03127">
        <w:t>správcom systému</w:t>
      </w:r>
      <w:r>
        <w:t>) a v zoznamoch alarmov (vytvorené systémom podľa nastavených parametrov).</w:t>
      </w:r>
      <w:r w:rsidR="0025489A">
        <w:t xml:space="preserve"> Čas vzniku údaju je okamih, keď daný údaj príde do SCADA. V</w:t>
      </w:r>
      <w:r w:rsidR="00C03127">
        <w:t> </w:t>
      </w:r>
      <w:r w:rsidR="0025489A">
        <w:t>prípade</w:t>
      </w:r>
      <w:r w:rsidR="00C03127">
        <w:t>,</w:t>
      </w:r>
      <w:r w:rsidR="0025489A">
        <w:t xml:space="preserve"> ak príde údaj aj s časovou značkou, táto časová značka má väčšiu prioritu.</w:t>
      </w:r>
    </w:p>
    <w:p w14:paraId="6905C5AE" w14:textId="77777777" w:rsidR="00285F65" w:rsidRDefault="00285F65" w:rsidP="002457D4">
      <w:r>
        <w:t>Alarmy delíme na kritické, nekritické a tzv. návraty do normálneho stavu. Kritický alarm je sprevádzaný so zvukom a text alarmu má červenú farbu. Nekritické alarmy nie sú sprevádzané so zvukom a text alarmu má žltú farbu.</w:t>
      </w:r>
      <w:r w:rsidR="00A61C11">
        <w:t xml:space="preserve"> Návraty do normálneho stavu nie sú sprevádzané so zvukom a text alarmu má bielu farbu.</w:t>
      </w:r>
    </w:p>
    <w:p w14:paraId="1D7D8BFD" w14:textId="77777777" w:rsidR="00A61C11" w:rsidRDefault="00A61C11" w:rsidP="002457D4">
      <w:r>
        <w:t xml:space="preserve">Alarm až do momentu potvrdenia dispečerom kliknutím myšou na alarm v zozname alarmov alebo v obrázku bliká (bliká v zozname alarmov, v zozname dát a aj v obrázkoch) a vydáva zvuk (ak je kritický). Po potvrdení alarm nebliká a nie je sprevádzaný so zvukom. Ak </w:t>
      </w:r>
      <w:proofErr w:type="spellStart"/>
      <w:r>
        <w:t>alarmový</w:t>
      </w:r>
      <w:proofErr w:type="spellEnd"/>
      <w:r>
        <w:t xml:space="preserve"> stav pretrváva, text alarmu je uvedený v zozname alarmov a dáta v zoznamoch dát a v obrázkoch majú príznaky alarmu. Ak </w:t>
      </w:r>
      <w:proofErr w:type="spellStart"/>
      <w:r>
        <w:t>alarmový</w:t>
      </w:r>
      <w:proofErr w:type="spellEnd"/>
      <w:r>
        <w:t xml:space="preserve"> stav zanikne, zmizne zo zoznamu alarmov a stratí príznaky alarmu v zoznamoch dát a aj v obrázkoch. Ak alarm zanikne skôr ako ho dispečer potvrdí, zvuk alarmu pokračuje (ak je kritický), blikanie alarmu pokračuje</w:t>
      </w:r>
      <w:r w:rsidR="00BE0A26">
        <w:t>, ale príznaky alarmu prestanú.</w:t>
      </w:r>
      <w:r w:rsidR="00F77FD9">
        <w:t xml:space="preserve"> Po potvrdení alarmu v prípade zaniknutého </w:t>
      </w:r>
      <w:proofErr w:type="spellStart"/>
      <w:r w:rsidR="00F77FD9">
        <w:t>alarmového</w:t>
      </w:r>
      <w:proofErr w:type="spellEnd"/>
      <w:r w:rsidR="00F77FD9">
        <w:t xml:space="preserve"> stavu, zápis alarmu ako aj všetky jeho príznaky zaniknú.</w:t>
      </w:r>
    </w:p>
    <w:p w14:paraId="74703256" w14:textId="77777777" w:rsidR="00FD075C" w:rsidRDefault="00FD075C" w:rsidP="002457D4">
      <w:r>
        <w:t>Alarmy je možné potvrdzovať po jednom výberom riadku textu alarmu v zozname alarmov alebo je možné potvrdiť všetky viditeľné alarmy v zozname alarmov naraz</w:t>
      </w:r>
      <w:r w:rsidR="00CE4925">
        <w:t xml:space="preserve"> (</w:t>
      </w:r>
      <w:r w:rsidR="008B7CEB">
        <w:t xml:space="preserve">všetky </w:t>
      </w:r>
      <w:r w:rsidR="00CE4925">
        <w:t>viditeľn</w:t>
      </w:r>
      <w:r w:rsidR="008B7CEB">
        <w:t>é</w:t>
      </w:r>
      <w:r w:rsidR="00CE4925">
        <w:t xml:space="preserve"> alarmy</w:t>
      </w:r>
      <w:r w:rsidR="008B7CEB">
        <w:t xml:space="preserve"> v zozname alarmov</w:t>
      </w:r>
      <w:r w:rsidR="00CE4925">
        <w:t xml:space="preserve"> </w:t>
      </w:r>
      <w:r w:rsidR="008B7CEB">
        <w:t xml:space="preserve">sú tie, ktoré dispečer vidí bez toho aby musel v zozname alarmov </w:t>
      </w:r>
      <w:proofErr w:type="spellStart"/>
      <w:r w:rsidR="008B7CEB">
        <w:t>skrolovať</w:t>
      </w:r>
      <w:proofErr w:type="spellEnd"/>
      <w:r w:rsidR="00CE4925">
        <w:t>)</w:t>
      </w:r>
      <w:r>
        <w:t>.</w:t>
      </w:r>
    </w:p>
    <w:p w14:paraId="0F480DBF" w14:textId="77777777" w:rsidR="00FD075C" w:rsidRDefault="00FD075C" w:rsidP="002457D4">
      <w:r>
        <w:t xml:space="preserve">Alarm je tiež možné potvrdiť na symbole reprezentujúcom binárnu veličinu </w:t>
      </w:r>
      <w:r w:rsidR="009A1038">
        <w:t xml:space="preserve">alebo </w:t>
      </w:r>
      <w:r w:rsidR="006845A7">
        <w:t xml:space="preserve">tiež na </w:t>
      </w:r>
      <w:r w:rsidR="009A1038">
        <w:t>čísl</w:t>
      </w:r>
      <w:r w:rsidR="006845A7">
        <w:t>e</w:t>
      </w:r>
      <w:r w:rsidR="00825D1B">
        <w:t xml:space="preserve"> alebo dyna</w:t>
      </w:r>
      <w:r w:rsidR="009A1038">
        <w:t>mick</w:t>
      </w:r>
      <w:r w:rsidR="006845A7">
        <w:t>o</w:t>
      </w:r>
      <w:r w:rsidR="009A1038">
        <w:t>m symbol</w:t>
      </w:r>
      <w:r w:rsidR="006845A7">
        <w:t>e</w:t>
      </w:r>
      <w:r w:rsidR="009A1038">
        <w:t xml:space="preserve"> reprezentujúc</w:t>
      </w:r>
      <w:r w:rsidR="006845A7">
        <w:t>om</w:t>
      </w:r>
      <w:r w:rsidR="009A1038">
        <w:t xml:space="preserve"> analógovú </w:t>
      </w:r>
      <w:r w:rsidR="00CE4925">
        <w:t>veličinu</w:t>
      </w:r>
      <w:r w:rsidR="009A1038">
        <w:t xml:space="preserve"> </w:t>
      </w:r>
      <w:r>
        <w:t xml:space="preserve">výberom položky „kvituj“ </w:t>
      </w:r>
      <w:r w:rsidR="006845A7">
        <w:t>z</w:t>
      </w:r>
      <w:r>
        <w:t> </w:t>
      </w:r>
      <w:proofErr w:type="spellStart"/>
      <w:r>
        <w:t>rozbaľovacieho</w:t>
      </w:r>
      <w:proofErr w:type="spellEnd"/>
      <w:r>
        <w:t xml:space="preserve"> menu.</w:t>
      </w:r>
    </w:p>
    <w:p w14:paraId="5A441FA4" w14:textId="77777777" w:rsidR="00F77FD9" w:rsidRDefault="00F77FD9" w:rsidP="002457D4">
      <w:r>
        <w:t xml:space="preserve">Mimo vyššie popísaného správania systém umožňuje ukončenie zvuku kritického alarmu funkčnou </w:t>
      </w:r>
      <w:proofErr w:type="spellStart"/>
      <w:r>
        <w:t>klávesou</w:t>
      </w:r>
      <w:proofErr w:type="spellEnd"/>
      <w:r>
        <w:t xml:space="preserve"> F5, pričom alarm naďalej v systéme bliká a čaká na potvrdenie dispečerom.</w:t>
      </w:r>
    </w:p>
    <w:p w14:paraId="027ECCD2" w14:textId="77777777" w:rsidR="0098198F" w:rsidRDefault="0098198F" w:rsidP="002457D4">
      <w:r>
        <w:t xml:space="preserve">Funkčnou </w:t>
      </w:r>
      <w:proofErr w:type="spellStart"/>
      <w:r>
        <w:t>klávesou</w:t>
      </w:r>
      <w:proofErr w:type="spellEnd"/>
      <w:r>
        <w:t xml:space="preserve"> F4 je možné potvrdenie všetkých viditeľných alarmov v zozname alarmov (teda </w:t>
      </w:r>
      <w:proofErr w:type="spellStart"/>
      <w:r>
        <w:t>klávesou</w:t>
      </w:r>
      <w:proofErr w:type="spellEnd"/>
      <w:r>
        <w:t xml:space="preserve"> F4 nepotvrdíme tie alarmy, ktoré v zozname sú, ale na to aby ich dispečer videl, musí v zozname </w:t>
      </w:r>
      <w:proofErr w:type="spellStart"/>
      <w:r>
        <w:t>skrolovať</w:t>
      </w:r>
      <w:proofErr w:type="spellEnd"/>
      <w:r>
        <w:t>).</w:t>
      </w:r>
    </w:p>
    <w:p w14:paraId="55843987" w14:textId="77777777" w:rsidR="00D54FFD" w:rsidRDefault="00D54FFD" w:rsidP="002457D4">
      <w:r>
        <w:t>Pre konkrétny alarmovaný dátový bod je možné nastaviť odosielanie textu alarmu na zadefinované e-mailové adresy.</w:t>
      </w:r>
    </w:p>
    <w:p w14:paraId="4C9FD473" w14:textId="77777777" w:rsidR="00602D2E" w:rsidRDefault="00602D2E" w:rsidP="002457D4">
      <w:r>
        <w:t>V novom systéme požadujeme aby bolo možné nastaviť pripomenutie potvrdeného alarmu na konkrétny čas alebo počet opakovaní s časovou periódou.</w:t>
      </w:r>
    </w:p>
    <w:p w14:paraId="2AA6198B" w14:textId="77777777" w:rsidR="008B7CEB" w:rsidRDefault="008B7CEB" w:rsidP="002457D4">
      <w:r>
        <w:t>Aj pre pripomienku alarmu požadujeme možnosť nastavenia odoslania pripomienky alarmu na zadefinovanú e-mailovú adresu.</w:t>
      </w:r>
    </w:p>
    <w:p w14:paraId="412EB433" w14:textId="77777777" w:rsidR="00BE0A26" w:rsidRDefault="00BE0A26" w:rsidP="002457D4">
      <w:r>
        <w:t>Príznaky alarmu sú zmena farby hodnoty dátového bodu (analógová veličina – vyjadrená číse</w:t>
      </w:r>
      <w:r w:rsidR="00C03127">
        <w:t>l</w:t>
      </w:r>
      <w:r>
        <w:t>ne, binárna veličina – vyjadrená symbolom) aj te</w:t>
      </w:r>
      <w:r w:rsidR="00F77FD9">
        <w:t xml:space="preserve">xtu alarmu v zozname alarmov, ďalej zobrazenie </w:t>
      </w:r>
      <w:r w:rsidR="00F77FD9">
        <w:lastRenderedPageBreak/>
        <w:t xml:space="preserve">príznaku kvality vedľa hodnoty dátového bodu. Farby hodnôt dát. bodov, príznaky kvality a ich farby sú zadefinované v rozhodovacích tabuľkách a musia byť </w:t>
      </w:r>
      <w:proofErr w:type="spellStart"/>
      <w:r w:rsidR="00F77FD9">
        <w:t>zmigrované</w:t>
      </w:r>
      <w:proofErr w:type="spellEnd"/>
      <w:r w:rsidR="00F77FD9">
        <w:t xml:space="preserve"> do nového SCADA systému.</w:t>
      </w:r>
    </w:p>
    <w:p w14:paraId="37C3E60A" w14:textId="77777777" w:rsidR="00285F65" w:rsidRDefault="000C1820" w:rsidP="002457D4">
      <w:r>
        <w:t xml:space="preserve">Okrem príznaku zodpovedajúcemu </w:t>
      </w:r>
      <w:proofErr w:type="spellStart"/>
      <w:r>
        <w:t>alarmovému</w:t>
      </w:r>
      <w:proofErr w:type="spellEnd"/>
      <w:r>
        <w:t xml:space="preserve"> stavu máme príznaky pre stavy: vyradený z </w:t>
      </w:r>
      <w:proofErr w:type="spellStart"/>
      <w:r>
        <w:t>obvolávania</w:t>
      </w:r>
      <w:proofErr w:type="spellEnd"/>
      <w:r>
        <w:t>, potlačené alarmovanie, invalidná hodnota, neobnovená hodnota, hodnota nikdy neprišla z</w:t>
      </w:r>
      <w:r w:rsidR="0012122A">
        <w:t> </w:t>
      </w:r>
      <w:r>
        <w:t>telemetrie</w:t>
      </w:r>
      <w:r w:rsidR="0012122A">
        <w:t xml:space="preserve">, zákaz </w:t>
      </w:r>
      <w:proofErr w:type="spellStart"/>
      <w:r w:rsidR="0012122A">
        <w:t>povelovania</w:t>
      </w:r>
      <w:proofErr w:type="spellEnd"/>
      <w:r>
        <w:t>.</w:t>
      </w:r>
    </w:p>
    <w:p w14:paraId="715CDB7B" w14:textId="77777777" w:rsidR="000C1820" w:rsidRDefault="000C1820" w:rsidP="002457D4">
      <w:r>
        <w:t>V prípade, že nastane na jednej veličine niekoľko stavov naraz, príslušné príznaky sa zobrazujú s prioritou podľa zadefinovaných rozhodovacích tabuliek.</w:t>
      </w:r>
    </w:p>
    <w:p w14:paraId="125CF353" w14:textId="77777777" w:rsidR="000C1820" w:rsidRDefault="000C1820" w:rsidP="002457D4">
      <w:proofErr w:type="spellStart"/>
      <w:r>
        <w:t>Realtimeový</w:t>
      </w:r>
      <w:proofErr w:type="spellEnd"/>
      <w:r>
        <w:t xml:space="preserve"> systém umožňuje pre analógové veličiny upravovať alarmované hranice pre kritický aj nekritický alarm (tieto sa nastavujú v </w:t>
      </w:r>
      <w:proofErr w:type="spellStart"/>
      <w:r>
        <w:t>parametrizačnej</w:t>
      </w:r>
      <w:proofErr w:type="spellEnd"/>
      <w:r>
        <w:t xml:space="preserve"> databáze).</w:t>
      </w:r>
    </w:p>
    <w:p w14:paraId="12EF7186" w14:textId="77777777" w:rsidR="0005633E" w:rsidRDefault="0005633E" w:rsidP="002457D4">
      <w:r>
        <w:t>P</w:t>
      </w:r>
      <w:r w:rsidRPr="0005633E">
        <w:t>ožadujeme možnosť zadefinovať pre analógový dátový bod kritický alarm pre kladné hodnoty a</w:t>
      </w:r>
      <w:r>
        <w:t> </w:t>
      </w:r>
      <w:r w:rsidRPr="0005633E">
        <w:t>nekritický</w:t>
      </w:r>
      <w:r>
        <w:t xml:space="preserve"> alarm</w:t>
      </w:r>
      <w:r w:rsidRPr="0005633E">
        <w:t xml:space="preserve"> pre záporné hodnoty, prípadne iné kombinácie alarmov</w:t>
      </w:r>
      <w:r>
        <w:t xml:space="preserve"> zvlášť pre kladné a záporné hodnoty</w:t>
      </w:r>
      <w:r w:rsidRPr="0005633E">
        <w:t>.</w:t>
      </w:r>
    </w:p>
    <w:p w14:paraId="06E2E844" w14:textId="77777777" w:rsidR="000C1820" w:rsidRDefault="000C1820" w:rsidP="002457D4">
      <w:proofErr w:type="spellStart"/>
      <w:r>
        <w:t>Realtimeový</w:t>
      </w:r>
      <w:proofErr w:type="spellEnd"/>
      <w:r>
        <w:t xml:space="preserve"> systém obsahuje reporty: </w:t>
      </w:r>
      <w:r w:rsidR="0012122A">
        <w:t>vyradený z </w:t>
      </w:r>
      <w:proofErr w:type="spellStart"/>
      <w:r w:rsidR="0012122A">
        <w:t>obvolávania</w:t>
      </w:r>
      <w:proofErr w:type="spellEnd"/>
      <w:r w:rsidR="0012122A">
        <w:t xml:space="preserve">, zakázané </w:t>
      </w:r>
      <w:proofErr w:type="spellStart"/>
      <w:r w:rsidR="0012122A">
        <w:t>povelovanie</w:t>
      </w:r>
      <w:proofErr w:type="spellEnd"/>
      <w:r w:rsidR="0012122A">
        <w:t xml:space="preserve">, potlačené alarmovanie, manipulácia pri poruche, poruchové stavy, abnormálne stavy, zoznam odoslaných </w:t>
      </w:r>
      <w:proofErr w:type="spellStart"/>
      <w:r w:rsidR="0012122A">
        <w:t>setpointov</w:t>
      </w:r>
      <w:proofErr w:type="spellEnd"/>
      <w:r w:rsidR="0012122A">
        <w:t>, zoznam dát. bodov s neobnovenými hodnotami, zoznam dát. bodov s invalidnými hodnotami, zoznam bodov s ručne nastavenými limitami, zoznam poznámok.</w:t>
      </w:r>
    </w:p>
    <w:p w14:paraId="49F5303A" w14:textId="77777777" w:rsidR="0012122A" w:rsidRDefault="0012122A" w:rsidP="002457D4">
      <w:r>
        <w:t>Ďalej je to zoznam alarmov, zoznam všetkých udalostí v systéme (napr. vyslanie povelu, vznik alarmu, potvrdenie alarmu), ďalej len systémových udalostí (napr. výpadok RTU, GI dopyt)</w:t>
      </w:r>
      <w:r w:rsidR="00202742">
        <w:t>.</w:t>
      </w:r>
    </w:p>
    <w:p w14:paraId="5E47EB66" w14:textId="77777777" w:rsidR="00202742" w:rsidRDefault="00202742" w:rsidP="002457D4">
      <w:r>
        <w:t>Kliknutím na text alarmu je možné prepnutie do obrázku technológie objektu, ktorého sa alarm týka.</w:t>
      </w:r>
    </w:p>
    <w:p w14:paraId="081E8917" w14:textId="77777777" w:rsidR="0012122A" w:rsidRDefault="0012122A" w:rsidP="002457D4">
      <w:r>
        <w:t>Poznámky je možné zapísať ku ktorejkoľvek úrovni B1, B2, B3, Element v rámci štruktúry dátového bodu.</w:t>
      </w:r>
      <w:r w:rsidR="00202742">
        <w:t xml:space="preserve"> Pri poznámke je možné nastaviť, dátum a čas (alebo tiež periódu – napr. každý deň o 7:00 hod.) pripomenutia</w:t>
      </w:r>
      <w:r w:rsidR="002A4D0B">
        <w:t xml:space="preserve"> poznámky</w:t>
      </w:r>
      <w:r w:rsidR="00202742">
        <w:t xml:space="preserve"> do zoznamu alarmov.</w:t>
      </w:r>
    </w:p>
    <w:p w14:paraId="167DF373" w14:textId="77777777" w:rsidR="00A17B61" w:rsidRDefault="00A17B61" w:rsidP="002457D4">
      <w:r>
        <w:t>Neexistuje časový limit do kedy musí byť rozpísaná poznámka dopísaná a uložená.</w:t>
      </w:r>
    </w:p>
    <w:p w14:paraId="78F1502D" w14:textId="77777777" w:rsidR="00A17B61" w:rsidRDefault="00A17B61" w:rsidP="002457D4">
      <w:r>
        <w:t>Zapísanú poznámku je možné zmeniť.</w:t>
      </w:r>
      <w:r w:rsidR="006B3DC9">
        <w:t xml:space="preserve"> Pri zmene</w:t>
      </w:r>
      <w:r w:rsidR="006B3DC9" w:rsidRPr="006B3DC9">
        <w:t xml:space="preserve"> poznámky systém automaticky </w:t>
      </w:r>
      <w:r w:rsidR="006B3DC9">
        <w:t>aktualizuje dátum a čas tejto zmeny.</w:t>
      </w:r>
    </w:p>
    <w:p w14:paraId="5C9DC089" w14:textId="77777777" w:rsidR="0005633E" w:rsidRDefault="0005633E" w:rsidP="002457D4">
      <w:r>
        <w:t>V</w:t>
      </w:r>
      <w:r w:rsidRPr="0005633E">
        <w:t>šetky poznámky objektu</w:t>
      </w:r>
      <w:r>
        <w:t xml:space="preserve"> je možné súčasne zobraziť</w:t>
      </w:r>
      <w:r w:rsidRPr="0005633E">
        <w:t xml:space="preserve"> v jednom okne a na jeden klik a v tomt</w:t>
      </w:r>
      <w:r>
        <w:t>o okne môžem poznámky upravovať a dopĺňať, pričom sa aktualizuje čas poznámky.</w:t>
      </w:r>
    </w:p>
    <w:p w14:paraId="2AF04114" w14:textId="77777777" w:rsidR="00A17B61" w:rsidRDefault="00A17B61" w:rsidP="002457D4">
      <w:r>
        <w:t xml:space="preserve">Zapísané poznámky, ako aj všetky ručné vykonané zmeny (napr. ručne nastavené </w:t>
      </w:r>
      <w:proofErr w:type="spellStart"/>
      <w:r>
        <w:t>alarmové</w:t>
      </w:r>
      <w:proofErr w:type="spellEnd"/>
      <w:r>
        <w:t xml:space="preserve"> limity, </w:t>
      </w:r>
      <w:r w:rsidR="00F83652">
        <w:t xml:space="preserve">ručne nastavené </w:t>
      </w:r>
      <w:proofErr w:type="spellStart"/>
      <w:r w:rsidR="00F83652">
        <w:t>setpointy</w:t>
      </w:r>
      <w:proofErr w:type="spellEnd"/>
      <w:r w:rsidR="00F83652">
        <w:t xml:space="preserve"> – žiadané hodnoty, </w:t>
      </w:r>
      <w:r>
        <w:t>potlačenie alarmovania, vyradenie z prevádzky, atď.) zostávajú v systéme zapamätané aj v prípade inštalácií, aj v prípade prepnutia systému z hlavného na</w:t>
      </w:r>
      <w:r w:rsidR="00F83652">
        <w:t xml:space="preserve"> záložný, </w:t>
      </w:r>
      <w:r>
        <w:t>v prípade úplného reštartu systému</w:t>
      </w:r>
      <w:r w:rsidR="00F83652">
        <w:t xml:space="preserve"> aj v prípade výpadku a obnovy spojenia s RTU.</w:t>
      </w:r>
    </w:p>
    <w:p w14:paraId="5DFD7906" w14:textId="77777777" w:rsidR="00A17B61" w:rsidRDefault="00A17B61" w:rsidP="002457D4">
      <w:r>
        <w:t xml:space="preserve">Podobne aj zoznam alarmov v prípade inštalácií, aj v prípade prepnutia systému z hlavného na záložný, </w:t>
      </w:r>
      <w:r w:rsidR="00F83652">
        <w:t>v prípade úplného reštartu systému aj v prípade výpadku a obnovy spojenia s RTU</w:t>
      </w:r>
      <w:r>
        <w:t xml:space="preserve"> bude odrážať reálny stav a bude zodpovedať už vykonaným používateľským úkonom (napr. potvrdené pretrvávajúce alarmy budú mať v zoznamoch alarmov stav potvrdených pretrvávajúcich alarmov a budú uvedené s časom kedy reálne vznikli).</w:t>
      </w:r>
    </w:p>
    <w:p w14:paraId="6018D66F" w14:textId="77777777" w:rsidR="0012122A" w:rsidRDefault="0012122A" w:rsidP="002457D4">
      <w:proofErr w:type="spellStart"/>
      <w:r>
        <w:t>Realtime</w:t>
      </w:r>
      <w:proofErr w:type="spellEnd"/>
      <w:r>
        <w:t xml:space="preserve"> systém umožňuje používateľsky zadefinovať graf/trend.</w:t>
      </w:r>
    </w:p>
    <w:p w14:paraId="33E758CF" w14:textId="77777777" w:rsidR="0012122A" w:rsidRDefault="0012122A" w:rsidP="002457D4">
      <w:r>
        <w:t>Okrem toho sú v </w:t>
      </w:r>
      <w:proofErr w:type="spellStart"/>
      <w:r>
        <w:t>parametrizačnej</w:t>
      </w:r>
      <w:proofErr w:type="spellEnd"/>
      <w:r>
        <w:t xml:space="preserve"> fáze vytvárané grafy v obrázkoch.</w:t>
      </w:r>
    </w:p>
    <w:p w14:paraId="4D46DA09" w14:textId="77777777" w:rsidR="00F54390" w:rsidRDefault="00F54390" w:rsidP="002457D4">
      <w:r>
        <w:lastRenderedPageBreak/>
        <w:t>Používateľ má možnosť pridávať veličiny aj do grafov vytvorených v </w:t>
      </w:r>
      <w:proofErr w:type="spellStart"/>
      <w:r>
        <w:t>parametrizačnej</w:t>
      </w:r>
      <w:proofErr w:type="spellEnd"/>
      <w:r>
        <w:t xml:space="preserve"> fáze.</w:t>
      </w:r>
      <w:r w:rsidR="004C1E73">
        <w:t xml:space="preserve"> Tiež má možnosť meniť zobrazovaný časový interval až na 30 dní.</w:t>
      </w:r>
    </w:p>
    <w:p w14:paraId="32276722" w14:textId="77777777" w:rsidR="004007AE" w:rsidRDefault="004007AE" w:rsidP="002457D4">
      <w:r>
        <w:t xml:space="preserve">Pri kliknutí do priestoru grafu požadujeme zobraziť vlákno a </w:t>
      </w:r>
      <w:r w:rsidRPr="004007AE">
        <w:t>príslušn</w:t>
      </w:r>
      <w:r>
        <w:t>é</w:t>
      </w:r>
      <w:r w:rsidRPr="004007AE">
        <w:t xml:space="preserve"> hodn</w:t>
      </w:r>
      <w:r>
        <w:t>o</w:t>
      </w:r>
      <w:r w:rsidRPr="004007AE">
        <w:t>t</w:t>
      </w:r>
      <w:r>
        <w:t>y</w:t>
      </w:r>
      <w:r w:rsidRPr="004007AE">
        <w:t xml:space="preserve"> v grafe </w:t>
      </w:r>
      <w:r>
        <w:t xml:space="preserve">určené týmto vláknom (napr. hodnotu veličín na x-ovej a y-ovej osi, v ktorých </w:t>
      </w:r>
      <w:r w:rsidR="00D52A73">
        <w:t>vlákno pretína krivky grafov</w:t>
      </w:r>
      <w:r>
        <w:t>)</w:t>
      </w:r>
      <w:r w:rsidR="00D52A73">
        <w:t>.</w:t>
      </w:r>
    </w:p>
    <w:p w14:paraId="2CAC515A" w14:textId="77777777" w:rsidR="004A161B" w:rsidRDefault="00F744D5" w:rsidP="002457D4">
      <w:proofErr w:type="spellStart"/>
      <w:r>
        <w:t>Realtime</w:t>
      </w:r>
      <w:proofErr w:type="spellEnd"/>
      <w:r>
        <w:t xml:space="preserve"> systém umožň</w:t>
      </w:r>
      <w:r w:rsidR="004A161B">
        <w:t>uje on-line trendy na základe prichádzajúcich hodnôt.</w:t>
      </w:r>
    </w:p>
    <w:p w14:paraId="69B9C6E7" w14:textId="77777777" w:rsidR="0012122A" w:rsidRDefault="0012122A" w:rsidP="002457D4">
      <w:r>
        <w:t>Obl</w:t>
      </w:r>
      <w:r w:rsidR="00D30BAB">
        <w:t>asť zodpovedností je priradená ú</w:t>
      </w:r>
      <w:r>
        <w:t>rovniam B1, B2 a B3 v rámci štruktúry dátového bodu.</w:t>
      </w:r>
    </w:p>
    <w:p w14:paraId="17108AA0" w14:textId="77777777" w:rsidR="0012122A" w:rsidRDefault="0012122A" w:rsidP="002457D4">
      <w:r>
        <w:t xml:space="preserve">Na základe týchto oblastí zodpovedností je možné </w:t>
      </w:r>
      <w:r w:rsidR="00D30BAB">
        <w:t xml:space="preserve">vytvárať technologické oblasti a tieto </w:t>
      </w:r>
      <w:r>
        <w:t>pri</w:t>
      </w:r>
      <w:r w:rsidR="00D30BAB">
        <w:t>deľovať používateľom. Používateľom ďalej priraďujem oprávnenia (napr. prezeranie dát, potvrdzovanie alarmov, odosielanie povelov, vyraďovanie dát. bodov z prevádzky, atď.) Požívateľom priraďujem tiež triedy správ (či uvidí kritický, nekritický alarm, návrat do normálu; ktoré ďalšie udalosti uvidí).</w:t>
      </w:r>
    </w:p>
    <w:p w14:paraId="70A2D584" w14:textId="77777777" w:rsidR="0012122A" w:rsidRDefault="00D30BAB" w:rsidP="002457D4">
      <w:r>
        <w:t>To či je binárna veličina alarmovaná a pri tom ktorom stave aký alarm sa má vygenerovať je definované v tzv. element typoch, ktoré sú pri parametrizácii priradené každému dátovému bodu.</w:t>
      </w:r>
    </w:p>
    <w:p w14:paraId="31E62E67" w14:textId="77777777" w:rsidR="00D30BAB" w:rsidRDefault="00D30BAB" w:rsidP="002457D4">
      <w:r>
        <w:t>Element typ tiež obsahuje informáciu, ktorý stav je abnormálny.</w:t>
      </w:r>
    </w:p>
    <w:p w14:paraId="668EEC39" w14:textId="77777777" w:rsidR="00D30BAB" w:rsidRDefault="00D30BAB" w:rsidP="002457D4">
      <w:r>
        <w:t>Podobne pri analógov</w:t>
      </w:r>
      <w:r w:rsidR="001B51F8">
        <w:t>ej</w:t>
      </w:r>
      <w:r>
        <w:t xml:space="preserve"> veličin</w:t>
      </w:r>
      <w:r w:rsidR="001B51F8">
        <w:t>e</w:t>
      </w:r>
      <w:r>
        <w:t>, ak má byť táto alarmovaná musí mať pridelený správny element typ a tiež zadefinované alarmované limity.</w:t>
      </w:r>
    </w:p>
    <w:p w14:paraId="14093980" w14:textId="77777777" w:rsidR="00254287" w:rsidRDefault="00254287" w:rsidP="002457D4">
      <w:r>
        <w:t>Zo spodnej úrovne (RTU) nechodí</w:t>
      </w:r>
      <w:r w:rsidR="00703B17">
        <w:t xml:space="preserve"> „akumulá</w:t>
      </w:r>
      <w:r>
        <w:t>tor“ /</w:t>
      </w:r>
      <w:proofErr w:type="spellStart"/>
      <w:r>
        <w:t>čítačov</w:t>
      </w:r>
      <w:r w:rsidR="00703B17">
        <w:t>á</w:t>
      </w:r>
      <w:proofErr w:type="spellEnd"/>
      <w:r w:rsidR="00F744D5">
        <w:t xml:space="preserve"> hodnota/, ale sa vyrátava v</w:t>
      </w:r>
      <w:r w:rsidR="00703B17">
        <w:t> </w:t>
      </w:r>
      <w:proofErr w:type="spellStart"/>
      <w:r w:rsidR="00F744D5">
        <w:t>realtime</w:t>
      </w:r>
      <w:proofErr w:type="spellEnd"/>
      <w:r w:rsidR="00703B17">
        <w:t xml:space="preserve"> systéme</w:t>
      </w:r>
      <w:r>
        <w:t xml:space="preserve"> ako vzorec </w:t>
      </w:r>
      <w:proofErr w:type="spellStart"/>
      <w:r w:rsidRPr="00F744D5">
        <w:rPr>
          <w:b/>
        </w:rPr>
        <w:t>Accumulator</w:t>
      </w:r>
      <w:proofErr w:type="spellEnd"/>
      <w:r w:rsidRPr="00F744D5">
        <w:rPr>
          <w:b/>
        </w:rPr>
        <w:t>=</w:t>
      </w:r>
      <w:proofErr w:type="spellStart"/>
      <w:r w:rsidRPr="00F744D5">
        <w:rPr>
          <w:b/>
        </w:rPr>
        <w:t>High</w:t>
      </w:r>
      <w:proofErr w:type="spellEnd"/>
      <w:r w:rsidRPr="00F744D5">
        <w:rPr>
          <w:b/>
        </w:rPr>
        <w:t>*</w:t>
      </w:r>
      <w:proofErr w:type="spellStart"/>
      <w:r w:rsidRPr="00F744D5">
        <w:rPr>
          <w:b/>
        </w:rPr>
        <w:t>constant+Low</w:t>
      </w:r>
      <w:proofErr w:type="spellEnd"/>
      <w:r w:rsidR="00F744D5">
        <w:t>, k</w:t>
      </w:r>
      <w:r>
        <w:t xml:space="preserve">de </w:t>
      </w:r>
      <w:proofErr w:type="spellStart"/>
      <w:r>
        <w:t>High</w:t>
      </w:r>
      <w:proofErr w:type="spellEnd"/>
      <w:r>
        <w:t xml:space="preserve"> a </w:t>
      </w:r>
      <w:proofErr w:type="spellStart"/>
      <w:r>
        <w:t>Low</w:t>
      </w:r>
      <w:proofErr w:type="spellEnd"/>
      <w:r>
        <w:t xml:space="preserve"> je </w:t>
      </w:r>
      <w:r w:rsidRPr="00254287">
        <w:t xml:space="preserve">32 bit </w:t>
      </w:r>
      <w:proofErr w:type="spellStart"/>
      <w:r w:rsidRPr="00254287">
        <w:t>float</w:t>
      </w:r>
      <w:proofErr w:type="spellEnd"/>
      <w:r>
        <w:t>.</w:t>
      </w:r>
    </w:p>
    <w:p w14:paraId="40EFA177" w14:textId="77777777" w:rsidR="00D30BAB" w:rsidRDefault="00703B17" w:rsidP="002457D4">
      <w:r>
        <w:t>V </w:t>
      </w:r>
      <w:proofErr w:type="spellStart"/>
      <w:r>
        <w:t>realtime</w:t>
      </w:r>
      <w:proofErr w:type="spellEnd"/>
      <w:r>
        <w:t xml:space="preserve"> systéme</w:t>
      </w:r>
      <w:r w:rsidR="00254287">
        <w:t xml:space="preserve"> sa časť a</w:t>
      </w:r>
      <w:r>
        <w:t>k</w:t>
      </w:r>
      <w:r w:rsidR="00254287">
        <w:t>umulátorov a analógových hodnôt časovo zarovnáva na dennej báze na plynárenský deň</w:t>
      </w:r>
      <w:r>
        <w:t xml:space="preserve"> </w:t>
      </w:r>
      <w:r w:rsidR="00254287">
        <w:t>(06:00</w:t>
      </w:r>
      <w:r>
        <w:t xml:space="preserve"> hod.</w:t>
      </w:r>
      <w:r w:rsidR="00254287">
        <w:t xml:space="preserve">) a na hodinovej báze na celú hodinu aj keď samotné </w:t>
      </w:r>
      <w:r w:rsidR="009848B5">
        <w:t xml:space="preserve">údaje prichádzajú z RTU spontánne a po danom </w:t>
      </w:r>
      <w:proofErr w:type="spellStart"/>
      <w:r w:rsidR="009848B5">
        <w:t>offsete</w:t>
      </w:r>
      <w:proofErr w:type="spellEnd"/>
      <w:r w:rsidR="009848B5">
        <w:t>. To znamená, že</w:t>
      </w:r>
      <w:r>
        <w:t xml:space="preserve"> týmto dátovým bodom </w:t>
      </w:r>
      <w:r w:rsidR="009848B5" w:rsidRPr="009848B5">
        <w:t>môž</w:t>
      </w:r>
      <w:r>
        <w:t>eme</w:t>
      </w:r>
      <w:r w:rsidR="009848B5" w:rsidRPr="009848B5">
        <w:t xml:space="preserve"> </w:t>
      </w:r>
      <w:r>
        <w:t>nastaviť</w:t>
      </w:r>
      <w:r w:rsidR="009848B5" w:rsidRPr="009848B5">
        <w:t xml:space="preserve"> </w:t>
      </w:r>
      <w:proofErr w:type="spellStart"/>
      <w:r w:rsidR="009848B5" w:rsidRPr="009848B5">
        <w:t>offset</w:t>
      </w:r>
      <w:proofErr w:type="spellEnd"/>
      <w:r w:rsidR="009848B5" w:rsidRPr="009848B5">
        <w:t xml:space="preserve"> (pre hodinové hodnoty časová značka má byť celá hodina</w:t>
      </w:r>
      <w:r>
        <w:t>,</w:t>
      </w:r>
      <w:r w:rsidR="009848B5" w:rsidRPr="009848B5">
        <w:t xml:space="preserve"> pričom hodnota môže prísť do celej hodiny a pätnástej minúty, pre denné hodnoty časová značka má byť </w:t>
      </w:r>
      <w:r w:rsidR="009848B5">
        <w:t>6</w:t>
      </w:r>
      <w:r w:rsidR="009848B5" w:rsidRPr="009848B5">
        <w:t>:00 hod. /voliteľný parameter/, pričom hodnota môže prísť do 1</w:t>
      </w:r>
      <w:r w:rsidR="009848B5">
        <w:t>2</w:t>
      </w:r>
      <w:r w:rsidR="009848B5" w:rsidRPr="009848B5">
        <w:t>:00 hod</w:t>
      </w:r>
      <w:r>
        <w:t>.).</w:t>
      </w:r>
    </w:p>
    <w:p w14:paraId="44123463" w14:textId="77777777" w:rsidR="002457D4" w:rsidRDefault="006179E5" w:rsidP="002457D4">
      <w:pPr>
        <w:pStyle w:val="Nadpis3"/>
      </w:pPr>
      <w:bookmarkStart w:id="17" w:name="_Toc78193228"/>
      <w:r>
        <w:t>3.2.3</w:t>
      </w:r>
      <w:r>
        <w:tab/>
      </w:r>
      <w:r w:rsidR="002457D4">
        <w:t>Archívna databáza</w:t>
      </w:r>
      <w:bookmarkEnd w:id="17"/>
    </w:p>
    <w:p w14:paraId="097091DC" w14:textId="77777777" w:rsidR="002457D4" w:rsidRDefault="002457D4" w:rsidP="002457D4"/>
    <w:p w14:paraId="3E985ADF" w14:textId="77777777" w:rsidR="000035B6" w:rsidRDefault="000035B6" w:rsidP="000035B6">
      <w:pPr>
        <w:pStyle w:val="Nadpis4"/>
      </w:pPr>
      <w:r>
        <w:t>HIS - Historický informačný systém</w:t>
      </w:r>
    </w:p>
    <w:p w14:paraId="75E2EE75" w14:textId="77777777" w:rsidR="000035B6" w:rsidRDefault="000035B6" w:rsidP="000035B6">
      <w:pPr>
        <w:pStyle w:val="Standard"/>
        <w:jc w:val="both"/>
      </w:pPr>
      <w:r>
        <w:t>Historický informačný systém (HIS) je sy</w:t>
      </w:r>
      <w:r w:rsidR="009749CE">
        <w:t>s</w:t>
      </w:r>
      <w:r>
        <w:t xml:space="preserve">tém, ktorý zhromažďuje a ukladá historické údaje z definovaných dátových bodov v systéme </w:t>
      </w:r>
      <w:proofErr w:type="spellStart"/>
      <w:r>
        <w:t>Spectrum</w:t>
      </w:r>
      <w:proofErr w:type="spellEnd"/>
      <w:r>
        <w:t xml:space="preserve"> do celistvého a spoľahlivého archívu, ktorý je  založený na RDBMS (</w:t>
      </w:r>
      <w:proofErr w:type="spellStart"/>
      <w:r>
        <w:t>Relational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 Management Systems). Systém vykonáva zber a ukladanie údajov, periodicky aj neperiodicky (spontánne). HIS je navrhnutý na ukladanie veľkého množstva dát. Podporuje nasledujúce archívy:</w:t>
      </w:r>
    </w:p>
    <w:p w14:paraId="1DE2E95B" w14:textId="77777777" w:rsidR="009749CE" w:rsidRDefault="000035B6" w:rsidP="00A17B61">
      <w:pPr>
        <w:pStyle w:val="Standard"/>
        <w:numPr>
          <w:ilvl w:val="0"/>
          <w:numId w:val="17"/>
        </w:numPr>
        <w:jc w:val="both"/>
      </w:pPr>
      <w:r>
        <w:t>Online archívy na priamy prístup pomocou webového používateľského rozhrania HIS</w:t>
      </w:r>
      <w:r w:rsidR="001656B0">
        <w:t xml:space="preserve"> alebo ODBC </w:t>
      </w:r>
      <w:proofErr w:type="spellStart"/>
      <w:r w:rsidR="001656B0">
        <w:t>driver</w:t>
      </w:r>
      <w:proofErr w:type="spellEnd"/>
      <w:r w:rsidR="001656B0">
        <w:t>-a</w:t>
      </w:r>
    </w:p>
    <w:p w14:paraId="251EFC6F" w14:textId="77777777" w:rsidR="000035B6" w:rsidRDefault="000035B6" w:rsidP="00A17B61">
      <w:pPr>
        <w:pStyle w:val="Standard"/>
        <w:numPr>
          <w:ilvl w:val="0"/>
          <w:numId w:val="17"/>
        </w:numPr>
        <w:jc w:val="both"/>
      </w:pPr>
      <w:r>
        <w:t>Dlhodobé archívy, ktoré ukladajú nakonfigurované údaje na externé pamäťové médium; tieto údaje je možné neskôr znovu načítať a vyhľadať online. Údaje v online archívoch sú k dispozícii všetkým oprávneným používateľom a môžu ich tiež upravovať.</w:t>
      </w:r>
    </w:p>
    <w:p w14:paraId="30C706E4" w14:textId="77777777" w:rsidR="000035B6" w:rsidRDefault="000035B6" w:rsidP="000035B6">
      <w:pPr>
        <w:pStyle w:val="Standard"/>
        <w:jc w:val="both"/>
      </w:pPr>
    </w:p>
    <w:p w14:paraId="5E602720" w14:textId="77777777" w:rsidR="000035B6" w:rsidRDefault="000035B6" w:rsidP="000035B6">
      <w:pPr>
        <w:pStyle w:val="Nadpis4"/>
      </w:pPr>
      <w:r>
        <w:lastRenderedPageBreak/>
        <w:t>Definícia archívov pomocou SDM</w:t>
      </w:r>
    </w:p>
    <w:p w14:paraId="29C9EFB6" w14:textId="77777777" w:rsidR="000035B6" w:rsidRDefault="000035B6" w:rsidP="000035B6">
      <w:pPr>
        <w:pStyle w:val="Standard"/>
        <w:jc w:val="both"/>
      </w:pPr>
      <w:r>
        <w:t>V SDM definujeme dátové body, ktorých hodnoty sa ukladajú v HIS pomocou archívneho filtra. Týmto filtrom definujeme päť druhov archívov, ktoré tvoria základný zdroj dát v HIS:</w:t>
      </w:r>
    </w:p>
    <w:p w14:paraId="42FDE0F9" w14:textId="77777777" w:rsidR="000035B6" w:rsidRDefault="000035B6" w:rsidP="009749CE">
      <w:pPr>
        <w:pStyle w:val="Standard"/>
        <w:numPr>
          <w:ilvl w:val="0"/>
          <w:numId w:val="18"/>
        </w:numPr>
        <w:jc w:val="both"/>
      </w:pPr>
      <w:proofErr w:type="spellStart"/>
      <w:r>
        <w:t>HIS_AccD</w:t>
      </w:r>
      <w:proofErr w:type="spellEnd"/>
      <w:r>
        <w:t xml:space="preserve"> – akumulátory stavov počítadiel plynu za plynárenský deň</w:t>
      </w:r>
    </w:p>
    <w:p w14:paraId="20AC91B7" w14:textId="77777777" w:rsidR="000035B6" w:rsidRDefault="000035B6" w:rsidP="009749CE">
      <w:pPr>
        <w:pStyle w:val="Standard"/>
        <w:numPr>
          <w:ilvl w:val="0"/>
          <w:numId w:val="18"/>
        </w:numPr>
        <w:jc w:val="both"/>
      </w:pPr>
      <w:proofErr w:type="spellStart"/>
      <w:r>
        <w:t>HIS_AccH</w:t>
      </w:r>
      <w:proofErr w:type="spellEnd"/>
      <w:r>
        <w:t xml:space="preserve"> – akumulátory stavov počítadiel plynu za hodinu</w:t>
      </w:r>
    </w:p>
    <w:p w14:paraId="175EEA7B" w14:textId="77777777" w:rsidR="000035B6" w:rsidRDefault="000035B6" w:rsidP="009749CE">
      <w:pPr>
        <w:pStyle w:val="Standard"/>
        <w:numPr>
          <w:ilvl w:val="0"/>
          <w:numId w:val="18"/>
        </w:numPr>
        <w:jc w:val="both"/>
      </w:pPr>
      <w:r>
        <w:t>HIS_DIG1 – binárne signály</w:t>
      </w:r>
    </w:p>
    <w:p w14:paraId="2F5631B9" w14:textId="77777777" w:rsidR="000035B6" w:rsidRDefault="000035B6" w:rsidP="009749CE">
      <w:pPr>
        <w:pStyle w:val="Standard"/>
        <w:numPr>
          <w:ilvl w:val="0"/>
          <w:numId w:val="18"/>
        </w:numPr>
        <w:jc w:val="both"/>
      </w:pPr>
      <w:proofErr w:type="spellStart"/>
      <w:r>
        <w:t>HIS_Vals</w:t>
      </w:r>
      <w:proofErr w:type="spellEnd"/>
      <w:r>
        <w:t xml:space="preserve"> – obyčajné analógové hodnoty z procesu na PTO (plynárenský technologický objekt)</w:t>
      </w:r>
    </w:p>
    <w:p w14:paraId="18BE5329" w14:textId="77777777" w:rsidR="000035B6" w:rsidRDefault="000035B6" w:rsidP="009749CE">
      <w:pPr>
        <w:pStyle w:val="Standard"/>
        <w:numPr>
          <w:ilvl w:val="0"/>
          <w:numId w:val="18"/>
        </w:numPr>
        <w:jc w:val="both"/>
      </w:pPr>
      <w:r>
        <w:t xml:space="preserve">Vals_5m – trendy pre vytvorenie grafov za 24 hodín v </w:t>
      </w:r>
      <w:proofErr w:type="spellStart"/>
      <w:r>
        <w:t>Spectre</w:t>
      </w:r>
      <w:proofErr w:type="spellEnd"/>
      <w:r>
        <w:t xml:space="preserve"> vo </w:t>
      </w:r>
      <w:proofErr w:type="spellStart"/>
      <w:r>
        <w:t>worldmapách</w:t>
      </w:r>
      <w:proofErr w:type="spellEnd"/>
      <w:r w:rsidR="00EF1542">
        <w:t xml:space="preserve"> (pre úplnosť uvádzame na tomto mieste aj tento archív, hoci archívne dáta pre tento archív sa neukladajú v HIS-e, ale v prostredí </w:t>
      </w:r>
      <w:proofErr w:type="spellStart"/>
      <w:r w:rsidR="00EF1542">
        <w:t>Spectra</w:t>
      </w:r>
      <w:proofErr w:type="spellEnd"/>
      <w:r w:rsidR="00EF1542">
        <w:t>)</w:t>
      </w:r>
    </w:p>
    <w:p w14:paraId="58891446" w14:textId="77777777" w:rsidR="000035B6" w:rsidRDefault="000035B6" w:rsidP="000035B6">
      <w:pPr>
        <w:pStyle w:val="Standard"/>
        <w:jc w:val="both"/>
      </w:pPr>
      <w:r>
        <w:t>Pri definovaní archívu filtrom sa zadáva TA (technologická adresa) a tzv. HIS parametre, určujúce charakter analógového údaja.</w:t>
      </w:r>
    </w:p>
    <w:p w14:paraId="1DDBAD1B" w14:textId="77777777" w:rsidR="000035B6" w:rsidRDefault="000035B6" w:rsidP="000035B6">
      <w:pPr>
        <w:pStyle w:val="Standard"/>
        <w:jc w:val="both"/>
      </w:pPr>
      <w:r>
        <w:t>TA je v tvare B1-Name, B2-Name, B3-Name, Element-</w:t>
      </w:r>
      <w:proofErr w:type="spellStart"/>
      <w:r>
        <w:t>Name</w:t>
      </w:r>
      <w:proofErr w:type="spellEnd"/>
      <w:r>
        <w:t xml:space="preserve">, </w:t>
      </w:r>
      <w:proofErr w:type="spellStart"/>
      <w:r>
        <w:t>Info-Name</w:t>
      </w:r>
      <w:proofErr w:type="spellEnd"/>
      <w:r>
        <w:t>.</w:t>
      </w:r>
    </w:p>
    <w:p w14:paraId="0F8C98F6" w14:textId="77777777" w:rsidR="000035B6" w:rsidRDefault="000035B6" w:rsidP="000035B6">
      <w:pPr>
        <w:pStyle w:val="Standard"/>
        <w:jc w:val="both"/>
      </w:pPr>
      <w:r>
        <w:t xml:space="preserve">HIS parametre zložkou </w:t>
      </w:r>
      <w:proofErr w:type="spellStart"/>
      <w:r>
        <w:t>TiSeld</w:t>
      </w:r>
      <w:proofErr w:type="spellEnd"/>
      <w:r>
        <w:t xml:space="preserve"> definujú charakter analógovej hodnoty, či je obyčajná, </w:t>
      </w:r>
      <w:r w:rsidR="00703B17">
        <w:t>údaj plynomeru (hodinový, denný</w:t>
      </w:r>
      <w:r>
        <w:t xml:space="preserve"> stav) alebo počítadlo. Napríklad 10 je denný alebo hodinový akumulátor, 11 obyčajná analógová hodnota, 12 binárna hodnota, 14,</w:t>
      </w:r>
      <w:r w:rsidR="00CD3E92">
        <w:t xml:space="preserve"> </w:t>
      </w:r>
      <w:r>
        <w:t>15,</w:t>
      </w:r>
      <w:r w:rsidR="00CD3E92">
        <w:t xml:space="preserve"> </w:t>
      </w:r>
      <w:r>
        <w:t>16 údaje plynomera, 0 trend.</w:t>
      </w:r>
    </w:p>
    <w:p w14:paraId="1FD4D908" w14:textId="77777777" w:rsidR="000035B6" w:rsidRDefault="000035B6" w:rsidP="000035B6">
      <w:pPr>
        <w:pStyle w:val="Standard"/>
        <w:jc w:val="both"/>
      </w:pPr>
    </w:p>
    <w:p w14:paraId="4396BC35" w14:textId="77777777" w:rsidR="000035B6" w:rsidRDefault="000035B6" w:rsidP="000035B6">
      <w:pPr>
        <w:pStyle w:val="Nadpis4"/>
      </w:pPr>
      <w:r>
        <w:t>Online archívy HIS</w:t>
      </w:r>
    </w:p>
    <w:p w14:paraId="08BF0EDB" w14:textId="77777777" w:rsidR="000035B6" w:rsidRDefault="000035B6" w:rsidP="000035B6">
      <w:pPr>
        <w:pStyle w:val="Standard"/>
        <w:jc w:val="both"/>
      </w:pPr>
      <w:r>
        <w:t>Pri práci s online archívmi je možné pracovať s dátami, robiť výpočty nad dátami alebo administrovať online archívy ohľadom prístupov prípadne sledovania systémových hlásení z online archívov.</w:t>
      </w:r>
    </w:p>
    <w:p w14:paraId="24A9939E" w14:textId="77777777" w:rsidR="000035B6" w:rsidRDefault="000035B6" w:rsidP="000035B6">
      <w:pPr>
        <w:pStyle w:val="Standard"/>
        <w:jc w:val="both"/>
      </w:pPr>
    </w:p>
    <w:p w14:paraId="1890E6BF" w14:textId="77777777" w:rsidR="000035B6" w:rsidRDefault="000035B6" w:rsidP="000035B6">
      <w:pPr>
        <w:pStyle w:val="Nadpis4"/>
      </w:pPr>
      <w:r>
        <w:t>Práca s dátami v Online archívoch HIS</w:t>
      </w:r>
    </w:p>
    <w:p w14:paraId="09F0F8C5" w14:textId="77777777" w:rsidR="000035B6" w:rsidRDefault="000035B6" w:rsidP="000035B6">
      <w:pPr>
        <w:pStyle w:val="Standard"/>
        <w:jc w:val="both"/>
      </w:pPr>
      <w:r>
        <w:t>Pri práci s dátami činnosť pozostáva z výberu dátových bodov, výberu časového rozsahu a zo sledovania výsledku výberu v grafe alebo výstupnej tabuľke výberu. Tabuľku môžeme vytlačiť alebo exportovať do súboru. Typy podporovaných exportov sú:</w:t>
      </w:r>
    </w:p>
    <w:p w14:paraId="7C8446B3" w14:textId="77777777" w:rsidR="000035B6" w:rsidRDefault="000035B6" w:rsidP="009749CE">
      <w:pPr>
        <w:pStyle w:val="Standard"/>
        <w:numPr>
          <w:ilvl w:val="0"/>
          <w:numId w:val="19"/>
        </w:numPr>
        <w:jc w:val="both"/>
      </w:pPr>
      <w:r>
        <w:t>export Excel</w:t>
      </w:r>
    </w:p>
    <w:p w14:paraId="79993683" w14:textId="77777777" w:rsidR="000035B6" w:rsidRDefault="000035B6" w:rsidP="009749CE">
      <w:pPr>
        <w:pStyle w:val="Standard"/>
        <w:numPr>
          <w:ilvl w:val="0"/>
          <w:numId w:val="19"/>
        </w:numPr>
        <w:jc w:val="both"/>
      </w:pPr>
      <w:r>
        <w:t>export CSV</w:t>
      </w:r>
    </w:p>
    <w:p w14:paraId="05CD389A" w14:textId="77777777" w:rsidR="000035B6" w:rsidRDefault="000035B6" w:rsidP="009749CE">
      <w:pPr>
        <w:pStyle w:val="Standard"/>
        <w:numPr>
          <w:ilvl w:val="0"/>
          <w:numId w:val="19"/>
        </w:numPr>
        <w:jc w:val="both"/>
      </w:pPr>
      <w:r>
        <w:t>export Word</w:t>
      </w:r>
    </w:p>
    <w:p w14:paraId="2D012CE9" w14:textId="77777777" w:rsidR="000035B6" w:rsidRDefault="000035B6" w:rsidP="000035B6">
      <w:pPr>
        <w:pStyle w:val="Standard"/>
        <w:jc w:val="both"/>
      </w:pPr>
      <w:r>
        <w:t>Vygenerované súbory sa kopírujú do definovaného úložiska pracovnej stanice.</w:t>
      </w:r>
    </w:p>
    <w:p w14:paraId="2124ACA1" w14:textId="77777777" w:rsidR="000035B6" w:rsidRDefault="000035B6" w:rsidP="000035B6">
      <w:pPr>
        <w:pStyle w:val="Standard"/>
        <w:jc w:val="both"/>
      </w:pPr>
    </w:p>
    <w:p w14:paraId="16FF68FE" w14:textId="77777777" w:rsidR="000035B6" w:rsidRDefault="000035B6" w:rsidP="000035B6">
      <w:pPr>
        <w:pStyle w:val="Nadpis4"/>
      </w:pPr>
      <w:r>
        <w:t>Užívateľské obrazovky.</w:t>
      </w:r>
    </w:p>
    <w:p w14:paraId="5F6B9D35" w14:textId="77777777" w:rsidR="000035B6" w:rsidRDefault="000035B6" w:rsidP="000035B6">
      <w:pPr>
        <w:pStyle w:val="Standard"/>
        <w:jc w:val="both"/>
      </w:pPr>
      <w:r>
        <w:t>Aby sa práca s dátami maximálne zjednodušila, je ich možné zadefinovať a potom organizovať pre prístup v budúcnosti do tzv. užívateľskej obrazovky. Užívateľská obrazovka je databáza súkromných alebo verejných dátových zostáv vytvorených užívateľmi HIS.</w:t>
      </w:r>
    </w:p>
    <w:p w14:paraId="3E7AD84A" w14:textId="77777777" w:rsidR="00D52A73" w:rsidRDefault="00D52A73" w:rsidP="000035B6">
      <w:pPr>
        <w:pStyle w:val="Standard"/>
        <w:jc w:val="both"/>
      </w:pPr>
      <w:r>
        <w:t>Musí byť možné</w:t>
      </w:r>
      <w:r w:rsidRPr="00D52A73">
        <w:t xml:space="preserve"> vyhľadať údaj v konkrétnu hodinu v určitom časovom/dátumovom </w:t>
      </w:r>
      <w:r>
        <w:t>intervale</w:t>
      </w:r>
      <w:r w:rsidRPr="00D52A73">
        <w:t xml:space="preserve"> (napr. výstup</w:t>
      </w:r>
      <w:r>
        <w:t>ný tlak na technologickom objekte</w:t>
      </w:r>
      <w:r w:rsidRPr="00D52A73">
        <w:t xml:space="preserve"> o 9:00 hod. od 1.1. do 10.1.</w:t>
      </w:r>
      <w:r>
        <w:t>2021</w:t>
      </w:r>
      <w:r w:rsidRPr="00D52A73">
        <w:t>)</w:t>
      </w:r>
      <w:r>
        <w:t>.</w:t>
      </w:r>
    </w:p>
    <w:p w14:paraId="09C86727" w14:textId="77777777" w:rsidR="000035B6" w:rsidRDefault="000035B6" w:rsidP="000035B6">
      <w:pPr>
        <w:pStyle w:val="Standard"/>
        <w:jc w:val="both"/>
      </w:pPr>
    </w:p>
    <w:p w14:paraId="6829F598" w14:textId="77777777" w:rsidR="000035B6" w:rsidRDefault="000035B6" w:rsidP="000035B6">
      <w:pPr>
        <w:pStyle w:val="Nadpis4"/>
      </w:pPr>
      <w:r>
        <w:lastRenderedPageBreak/>
        <w:t>Rozdelenie dát v online archívoch HIS.</w:t>
      </w:r>
    </w:p>
    <w:p w14:paraId="2CBFAB6D" w14:textId="77777777" w:rsidR="000035B6" w:rsidRDefault="000035B6" w:rsidP="009749CE">
      <w:pPr>
        <w:pStyle w:val="Standard"/>
        <w:numPr>
          <w:ilvl w:val="0"/>
          <w:numId w:val="20"/>
        </w:numPr>
        <w:jc w:val="both"/>
      </w:pPr>
      <w:r>
        <w:t xml:space="preserve">Spontánne dáta – dáta prichádzajúce z procesov definovaných v </w:t>
      </w:r>
      <w:proofErr w:type="spellStart"/>
      <w:r>
        <w:t>Spectre</w:t>
      </w:r>
      <w:proofErr w:type="spellEnd"/>
      <w:r>
        <w:t xml:space="preserve">, spontánne po ich vzniku na </w:t>
      </w:r>
      <w:proofErr w:type="spellStart"/>
      <w:r>
        <w:t>podstanici</w:t>
      </w:r>
      <w:proofErr w:type="spellEnd"/>
      <w:r>
        <w:t xml:space="preserve"> RTU alebo v</w:t>
      </w:r>
      <w:r w:rsidR="009749CE">
        <w:t> </w:t>
      </w:r>
      <w:proofErr w:type="spellStart"/>
      <w:r>
        <w:t>Spectre</w:t>
      </w:r>
      <w:proofErr w:type="spellEnd"/>
      <w:r w:rsidR="009749CE">
        <w:t>,</w:t>
      </w:r>
      <w:r>
        <w:t xml:space="preserve"> ak sú to odvodené signály.</w:t>
      </w:r>
    </w:p>
    <w:p w14:paraId="50203AF4" w14:textId="77777777" w:rsidR="000035B6" w:rsidRDefault="000035B6" w:rsidP="009749CE">
      <w:pPr>
        <w:pStyle w:val="Standard"/>
        <w:numPr>
          <w:ilvl w:val="0"/>
          <w:numId w:val="20"/>
        </w:numPr>
        <w:jc w:val="both"/>
      </w:pPr>
      <w:r>
        <w:t xml:space="preserve">Mriežkové dáta </w:t>
      </w:r>
      <w:r w:rsidR="009749CE">
        <w:t>–</w:t>
      </w:r>
      <w:r>
        <w:t xml:space="preserve"> výber dát zo spontánnych dát k zadefinovanému časovému cyklu. Cyklus môže byť preddefinovaný v intervale 5 alebo 15 minút, 1 hodina, 1 deň, 1 mesiac, 1 rok, prípadne sa môže zadať ručne s príslušnou jednotkou cyklu. Jednotka cyklu je daná ako: Rok , Mesiac</w:t>
      </w:r>
      <w:r w:rsidR="00364999">
        <w:t xml:space="preserve">, Týždeň, Deň, Hodina, Minúta, </w:t>
      </w:r>
      <w:r>
        <w:t xml:space="preserve">Sekunda, </w:t>
      </w:r>
      <w:proofErr w:type="spellStart"/>
      <w:r>
        <w:t>Plyn.deň</w:t>
      </w:r>
      <w:proofErr w:type="spellEnd"/>
      <w:r>
        <w:t xml:space="preserve">, </w:t>
      </w:r>
      <w:proofErr w:type="spellStart"/>
      <w:r>
        <w:t>Plyn.týždeň</w:t>
      </w:r>
      <w:proofErr w:type="spellEnd"/>
      <w:r>
        <w:t>, Plyn .rok.</w:t>
      </w:r>
    </w:p>
    <w:p w14:paraId="7F8291FB" w14:textId="77777777" w:rsidR="000035B6" w:rsidRDefault="000035B6" w:rsidP="009749CE">
      <w:pPr>
        <w:pStyle w:val="Standard"/>
        <w:numPr>
          <w:ilvl w:val="0"/>
          <w:numId w:val="20"/>
        </w:numPr>
        <w:jc w:val="both"/>
      </w:pPr>
      <w:r>
        <w:t xml:space="preserve">Agregované dáta </w:t>
      </w:r>
      <w:r w:rsidR="009749CE">
        <w:t>–</w:t>
      </w:r>
      <w:r>
        <w:t xml:space="preserve"> výber dát zo spontánnych dát k zadefinovanému časovému cyklu s rozšírením, ktoré naviac zobrazuje priemerné, sumárne/integrálne, minimálne a maximálne hodnoty.</w:t>
      </w:r>
    </w:p>
    <w:p w14:paraId="4F27473D" w14:textId="77777777" w:rsidR="000035B6" w:rsidRDefault="000035B6" w:rsidP="009749CE">
      <w:pPr>
        <w:pStyle w:val="Standard"/>
        <w:numPr>
          <w:ilvl w:val="0"/>
          <w:numId w:val="20"/>
        </w:numPr>
        <w:jc w:val="both"/>
      </w:pPr>
      <w:r>
        <w:t xml:space="preserve">Správy – dáta z alarmov v </w:t>
      </w:r>
      <w:proofErr w:type="spellStart"/>
      <w:r>
        <w:t>Spectre</w:t>
      </w:r>
      <w:proofErr w:type="spellEnd"/>
    </w:p>
    <w:p w14:paraId="30E4CF25" w14:textId="77777777" w:rsidR="000035B6" w:rsidRDefault="000035B6" w:rsidP="000035B6">
      <w:pPr>
        <w:pStyle w:val="Standard"/>
        <w:jc w:val="both"/>
      </w:pPr>
    </w:p>
    <w:p w14:paraId="54EB8C11" w14:textId="77777777" w:rsidR="000035B6" w:rsidRDefault="000035B6" w:rsidP="000035B6">
      <w:pPr>
        <w:pStyle w:val="Nadpis4"/>
      </w:pPr>
      <w:r>
        <w:t>Časový rozsah  dát v online archívoch HIS.</w:t>
      </w:r>
    </w:p>
    <w:p w14:paraId="6B6948E8" w14:textId="77777777" w:rsidR="000035B6" w:rsidRDefault="000035B6" w:rsidP="000035B6">
      <w:pPr>
        <w:pStyle w:val="Standard"/>
        <w:jc w:val="both"/>
      </w:pPr>
      <w:r>
        <w:t xml:space="preserve">Časový rozsah dát v online archívoch je daný početnosťou a charakterom dát, ktoré prichádzajú do online archívu zo </w:t>
      </w:r>
      <w:proofErr w:type="spellStart"/>
      <w:r>
        <w:t>Spectra</w:t>
      </w:r>
      <w:proofErr w:type="spellEnd"/>
      <w:r>
        <w:t>.</w:t>
      </w:r>
    </w:p>
    <w:p w14:paraId="411ED93A" w14:textId="77777777" w:rsidR="000035B6" w:rsidRDefault="000035B6" w:rsidP="000035B6">
      <w:pPr>
        <w:pStyle w:val="Standard"/>
        <w:jc w:val="both"/>
      </w:pPr>
      <w:r>
        <w:t>Pri spontánnych dátach sú nasledovné parametre:</w:t>
      </w:r>
    </w:p>
    <w:p w14:paraId="5780641B" w14:textId="77777777" w:rsidR="000035B6" w:rsidRDefault="000035B6" w:rsidP="009749CE">
      <w:pPr>
        <w:pStyle w:val="Standard"/>
        <w:numPr>
          <w:ilvl w:val="0"/>
          <w:numId w:val="21"/>
        </w:numPr>
      </w:pPr>
      <w:r>
        <w:t>analógové dáta –  časový rozsah 18 mesiacov</w:t>
      </w:r>
    </w:p>
    <w:p w14:paraId="738D3812" w14:textId="77777777" w:rsidR="000035B6" w:rsidRDefault="000035B6" w:rsidP="009749CE">
      <w:pPr>
        <w:pStyle w:val="Standard"/>
        <w:numPr>
          <w:ilvl w:val="0"/>
          <w:numId w:val="21"/>
        </w:numPr>
      </w:pPr>
      <w:r>
        <w:t>binárne dáta – časový rozsah 26 mesiacov</w:t>
      </w:r>
    </w:p>
    <w:p w14:paraId="0BAD09B2" w14:textId="77777777" w:rsidR="000035B6" w:rsidRDefault="000035B6" w:rsidP="009749CE">
      <w:pPr>
        <w:pStyle w:val="Standard"/>
        <w:numPr>
          <w:ilvl w:val="0"/>
          <w:numId w:val="21"/>
        </w:numPr>
      </w:pPr>
      <w:r>
        <w:t>akumulátory – časový rozsah 60 mesiacov</w:t>
      </w:r>
    </w:p>
    <w:p w14:paraId="0859AE96" w14:textId="77777777" w:rsidR="000035B6" w:rsidRDefault="000035B6" w:rsidP="000035B6">
      <w:pPr>
        <w:pStyle w:val="Standard"/>
        <w:jc w:val="both"/>
      </w:pPr>
      <w:r>
        <w:t>Mriežkové a agregované dáta sú podmnožinou spontánnych dát, preto musia pre definovanie časového rozsahu dát spĺňať podmienku maximálneho počtu 100</w:t>
      </w:r>
      <w:r w:rsidR="00364999">
        <w:t xml:space="preserve"> </w:t>
      </w:r>
      <w:r>
        <w:t>000 mriežkových bodov. Dosiahnuť sa to dá jedine kratším časovým intervalom alebo kratším cyklom pri výbere časového rozsahu.</w:t>
      </w:r>
    </w:p>
    <w:p w14:paraId="738B5774" w14:textId="77777777" w:rsidR="000035B6" w:rsidRDefault="000035B6" w:rsidP="000035B6">
      <w:pPr>
        <w:pStyle w:val="Standard"/>
        <w:jc w:val="both"/>
      </w:pPr>
      <w:r>
        <w:t xml:space="preserve">Pri správach, </w:t>
      </w:r>
      <w:proofErr w:type="spellStart"/>
      <w:r>
        <w:t>t.j</w:t>
      </w:r>
      <w:proofErr w:type="spellEnd"/>
      <w:r>
        <w:t>. dát z</w:t>
      </w:r>
      <w:r w:rsidR="00197BBE">
        <w:t> </w:t>
      </w:r>
      <w:r>
        <w:t>alarmov</w:t>
      </w:r>
      <w:r w:rsidR="00197BBE">
        <w:t>/udalostí</w:t>
      </w:r>
      <w:r>
        <w:t xml:space="preserve"> v </w:t>
      </w:r>
      <w:proofErr w:type="spellStart"/>
      <w:r>
        <w:t>Spectre</w:t>
      </w:r>
      <w:proofErr w:type="spellEnd"/>
      <w:r>
        <w:t xml:space="preserve"> je časový rozsah minimálne 46 dní, čo predstavuje </w:t>
      </w:r>
      <w:r w:rsidR="00364999">
        <w:t xml:space="preserve">  </w:t>
      </w:r>
      <w:r>
        <w:t>13</w:t>
      </w:r>
      <w:r w:rsidR="00364999">
        <w:t xml:space="preserve"> </w:t>
      </w:r>
      <w:r>
        <w:t>189</w:t>
      </w:r>
      <w:r w:rsidR="00364999">
        <w:t xml:space="preserve"> </w:t>
      </w:r>
      <w:r>
        <w:t>377 riadkov záznamov v online archíve.</w:t>
      </w:r>
    </w:p>
    <w:p w14:paraId="43A6E85D" w14:textId="77777777" w:rsidR="000035B6" w:rsidRDefault="000035B6" w:rsidP="000035B6">
      <w:pPr>
        <w:pStyle w:val="Standard"/>
        <w:jc w:val="both"/>
      </w:pPr>
    </w:p>
    <w:p w14:paraId="752D0EED" w14:textId="77777777" w:rsidR="000035B6" w:rsidRDefault="000035B6" w:rsidP="000035B6">
      <w:pPr>
        <w:pStyle w:val="Nadpis4"/>
      </w:pPr>
      <w:r>
        <w:t>Časový rozsah dát v dlhodobých LTA archívoch</w:t>
      </w:r>
    </w:p>
    <w:p w14:paraId="5CA27D73" w14:textId="77777777" w:rsidR="000035B6" w:rsidRDefault="000035B6" w:rsidP="000035B6">
      <w:pPr>
        <w:pStyle w:val="Standard"/>
        <w:jc w:val="both"/>
      </w:pPr>
      <w:r>
        <w:t>Dlhodobé archívy sú organizované do tzv. skupín časových sérií s rokom vzniku od 01/2014.</w:t>
      </w:r>
    </w:p>
    <w:p w14:paraId="60B39F95" w14:textId="77777777" w:rsidR="007978D7" w:rsidRDefault="007978D7" w:rsidP="002457D4"/>
    <w:p w14:paraId="65FE0C2A" w14:textId="77777777" w:rsidR="002457D4" w:rsidRDefault="006179E5" w:rsidP="002457D4">
      <w:pPr>
        <w:pStyle w:val="Nadpis3"/>
      </w:pPr>
      <w:bookmarkStart w:id="18" w:name="_Toc78193229"/>
      <w:r>
        <w:t>3.2.4</w:t>
      </w:r>
      <w:r>
        <w:tab/>
      </w:r>
      <w:r w:rsidR="002457D4">
        <w:t>Používateľské prístupy</w:t>
      </w:r>
      <w:bookmarkEnd w:id="18"/>
    </w:p>
    <w:p w14:paraId="5E259CD2" w14:textId="77777777" w:rsidR="002457D4" w:rsidRDefault="002457D4" w:rsidP="002457D4"/>
    <w:p w14:paraId="63FDFDE7" w14:textId="77777777" w:rsidR="001A5061" w:rsidRDefault="00364999" w:rsidP="002457D4">
      <w:r>
        <w:t>Hrubý klient – aplikácia pre prístup k </w:t>
      </w:r>
      <w:proofErr w:type="spellStart"/>
      <w:r>
        <w:t>realtime</w:t>
      </w:r>
      <w:proofErr w:type="spellEnd"/>
      <w:r>
        <w:t xml:space="preserve"> SCADA na dispečerských a administrátorských pracoviskách.</w:t>
      </w:r>
    </w:p>
    <w:p w14:paraId="22026A0D" w14:textId="1B875F2D" w:rsidR="001A5061" w:rsidRDefault="001A5061" w:rsidP="002457D4">
      <w:r>
        <w:t xml:space="preserve">Tenký klient – </w:t>
      </w:r>
      <w:proofErr w:type="spellStart"/>
      <w:r>
        <w:t>java</w:t>
      </w:r>
      <w:proofErr w:type="spellEnd"/>
      <w:r w:rsidR="00364999">
        <w:t xml:space="preserve"> +</w:t>
      </w:r>
      <w:r>
        <w:t xml:space="preserve"> VNC, koncept, ktorý </w:t>
      </w:r>
      <w:ins w:id="19" w:author="Autor">
        <w:r w:rsidR="00DD42C4">
          <w:t>nechceme naďalej podporovať</w:t>
        </w:r>
      </w:ins>
      <w:del w:id="20" w:author="Autor">
        <w:r w:rsidDel="00DD42C4">
          <w:delText>treba z</w:delText>
        </w:r>
        <w:r w:rsidR="00364999" w:rsidDel="00DD42C4">
          <w:delText>a</w:delText>
        </w:r>
        <w:r w:rsidDel="00DD42C4">
          <w:delText>nechať</w:delText>
        </w:r>
      </w:del>
      <w:r>
        <w:t>.</w:t>
      </w:r>
      <w:ins w:id="21" w:author="Autor">
        <w:r w:rsidR="00DD42C4">
          <w:t xml:space="preserve"> Požadujeme nahrad</w:t>
        </w:r>
        <w:r w:rsidR="00FD6E0F">
          <w:t>enie</w:t>
        </w:r>
        <w:r w:rsidR="00DD42C4">
          <w:t xml:space="preserve"> inou technológiou, napr. HTML5.</w:t>
        </w:r>
      </w:ins>
      <w:r>
        <w:t xml:space="preserve"> Požadujeme najmenej 100 súčasných/konkurenčných prístupov</w:t>
      </w:r>
      <w:r w:rsidR="00364999">
        <w:t xml:space="preserve"> tenkým klientom z bežných používateľských PC</w:t>
      </w:r>
      <w:r>
        <w:t>.</w:t>
      </w:r>
    </w:p>
    <w:p w14:paraId="51AB341C" w14:textId="77777777" w:rsidR="008E5A1B" w:rsidRDefault="00202742" w:rsidP="002457D4">
      <w:r>
        <w:t xml:space="preserve">Veľkosť a rozlíšenie </w:t>
      </w:r>
      <w:proofErr w:type="spellStart"/>
      <w:r>
        <w:t>parametrizačného</w:t>
      </w:r>
      <w:proofErr w:type="spellEnd"/>
      <w:r>
        <w:t xml:space="preserve">, </w:t>
      </w:r>
      <w:proofErr w:type="spellStart"/>
      <w:r>
        <w:t>realtimeového</w:t>
      </w:r>
      <w:proofErr w:type="spellEnd"/>
      <w:r>
        <w:t xml:space="preserve"> aj archívneho prostredia bude prispôsobené o</w:t>
      </w:r>
      <w:r w:rsidR="00D52A73">
        <w:t>kná</w:t>
      </w:r>
      <w:r>
        <w:t>m</w:t>
      </w:r>
      <w:r w:rsidR="00D52A73">
        <w:t xml:space="preserve"> klienta, resp. web </w:t>
      </w:r>
      <w:r>
        <w:t>p</w:t>
      </w:r>
      <w:r w:rsidR="00D52A73">
        <w:t>rehliadača, ktorými sa bude pristupovať k</w:t>
      </w:r>
      <w:r w:rsidR="008E5A1B">
        <w:t> </w:t>
      </w:r>
      <w:r w:rsidR="00D52A73">
        <w:t>sys</w:t>
      </w:r>
      <w:r w:rsidR="008E5A1B">
        <w:t xml:space="preserve">tému – pri maximalizácii </w:t>
      </w:r>
      <w:r w:rsidR="008E5A1B">
        <w:lastRenderedPageBreak/>
        <w:t>okna na celú obrazovku monitora nebude nutné obrázok posúvať, bude zobrazený v maximalizovanom okne celý.</w:t>
      </w:r>
    </w:p>
    <w:p w14:paraId="2FFB09A3" w14:textId="58F83E25" w:rsidR="00202742" w:rsidRDefault="00202742" w:rsidP="002457D4">
      <w:r>
        <w:t xml:space="preserve">Počet otvorených okien na obrazovke a na pracovnej ploche dispečerských a administrátorských pracovných staníc </w:t>
      </w:r>
      <w:del w:id="22" w:author="Autor">
        <w:r w:rsidDel="001900A9">
          <w:delText>ne</w:delText>
        </w:r>
      </w:del>
      <w:r>
        <w:t>bude</w:t>
      </w:r>
      <w:ins w:id="23" w:author="Autor">
        <w:r w:rsidR="001900A9">
          <w:t xml:space="preserve"> minimálne 50</w:t>
        </w:r>
      </w:ins>
      <w:del w:id="24" w:author="Autor">
        <w:r w:rsidDel="001900A9">
          <w:delText xml:space="preserve"> obmedzený</w:delText>
        </w:r>
      </w:del>
      <w:r>
        <w:t>.</w:t>
      </w:r>
    </w:p>
    <w:p w14:paraId="4CAD8888" w14:textId="77777777" w:rsidR="006179E5" w:rsidRDefault="006179E5" w:rsidP="002457D4"/>
    <w:p w14:paraId="385BACD6" w14:textId="77777777" w:rsidR="002457D4" w:rsidRDefault="006179E5" w:rsidP="002457D4">
      <w:pPr>
        <w:pStyle w:val="Nadpis3"/>
      </w:pPr>
      <w:bookmarkStart w:id="25" w:name="_Toc78193230"/>
      <w:r>
        <w:t>3.2.5</w:t>
      </w:r>
      <w:r>
        <w:tab/>
      </w:r>
      <w:r w:rsidR="002457D4">
        <w:t>Záložný systém/dispečing</w:t>
      </w:r>
      <w:bookmarkEnd w:id="25"/>
    </w:p>
    <w:p w14:paraId="30026902" w14:textId="77777777" w:rsidR="001A5061" w:rsidRDefault="001A5061" w:rsidP="002457D4"/>
    <w:p w14:paraId="67832E57" w14:textId="77777777" w:rsidR="00CD3E92" w:rsidRDefault="001A5061" w:rsidP="002457D4">
      <w:r>
        <w:t>Štandardne sú dva bratislavské dispečingy pripojené na hlavný SCADA systém. Košický dispečing je pri</w:t>
      </w:r>
      <w:r w:rsidR="00CD3E92">
        <w:t>pojený na záložný SCADA systém.</w:t>
      </w:r>
    </w:p>
    <w:p w14:paraId="2E95BDC9" w14:textId="77777777" w:rsidR="00CD3E92" w:rsidRDefault="00CD3E92" w:rsidP="00CD3E92">
      <w:r>
        <w:t>V novom SCADA systéme požadujeme aby neboli bratislavské dispečingy viazané na hlavný systém a košický dispečing viazaný na záložný systém ale aby pripojenie dispečingu k systému bolo voľbou administrátora systému (parameter, ktorý môže administrátor meniť podľa uváženia).</w:t>
      </w:r>
    </w:p>
    <w:p w14:paraId="419E9D5D" w14:textId="77777777" w:rsidR="001A5061" w:rsidRDefault="001A5061" w:rsidP="002457D4">
      <w:r>
        <w:t>V prípade ak je znemožnená prevádzka niektorého z </w:t>
      </w:r>
      <w:r w:rsidR="00E906FC">
        <w:t>dispečingov</w:t>
      </w:r>
      <w:r>
        <w:t xml:space="preserve">, je možné prevzatie </w:t>
      </w:r>
      <w:r w:rsidR="00E906FC">
        <w:t>funkcií tohto dispečingu, ktorýmkoľvek iným dispečerským pracoviskom.</w:t>
      </w:r>
    </w:p>
    <w:p w14:paraId="7D07CE5A" w14:textId="77777777" w:rsidR="002457D4" w:rsidRDefault="00E906FC" w:rsidP="002457D4">
      <w:r>
        <w:t>Podobne aj výpadok ktoréhokoľvek zo SCADA systémov (hlavný SCADA systém – záložný SCADA systém) je možné nahradiť druhým SCADA systémom, pričom p</w:t>
      </w:r>
      <w:r w:rsidR="001A5061">
        <w:t xml:space="preserve">repínanie medzi hlavným a záložným </w:t>
      </w:r>
      <w:r>
        <w:t xml:space="preserve">SCADA </w:t>
      </w:r>
      <w:r w:rsidR="001A5061">
        <w:t xml:space="preserve">systémom </w:t>
      </w:r>
      <w:r>
        <w:t>je manuálne.</w:t>
      </w:r>
    </w:p>
    <w:p w14:paraId="2F843D2B" w14:textId="77777777" w:rsidR="006179E5" w:rsidRDefault="006179E5" w:rsidP="002457D4"/>
    <w:p w14:paraId="7F2B78CD" w14:textId="77777777" w:rsidR="00213188" w:rsidRDefault="006179E5" w:rsidP="00213188">
      <w:pPr>
        <w:pStyle w:val="Nadpis3"/>
      </w:pPr>
      <w:bookmarkStart w:id="26" w:name="_Toc78193231"/>
      <w:r>
        <w:t>3.2.6</w:t>
      </w:r>
      <w:r>
        <w:tab/>
      </w:r>
      <w:r w:rsidR="00213188">
        <w:t>Rozhrania na ostatné IT systémy</w:t>
      </w:r>
      <w:bookmarkEnd w:id="26"/>
    </w:p>
    <w:p w14:paraId="41C65D0A" w14:textId="77777777" w:rsidR="00E906FC" w:rsidRDefault="00E906FC" w:rsidP="00E906FC"/>
    <w:p w14:paraId="71EC192E" w14:textId="5CDE2F16" w:rsidR="00E906FC" w:rsidRDefault="00E906FC" w:rsidP="00E906FC">
      <w:r>
        <w:t>MPDR</w:t>
      </w:r>
      <w:r w:rsidR="005244BB">
        <w:t xml:space="preserve"> – požadujeme sa čo najviac priblížiť s dátovým modelom archívnej databázy nového SCADA systému k dátovému modelu súčasnej archívnej databázy kvôli minimalizácii nákladov na zmenovú požiadavku systému MPDR.</w:t>
      </w:r>
      <w:r w:rsidR="00B21E3F">
        <w:t xml:space="preserve"> Popis systému MPDR vrátane dátového modelu je uvedený v prílohe </w:t>
      </w:r>
      <w:r w:rsidR="007E03EA">
        <w:t>B</w:t>
      </w:r>
      <w:r w:rsidR="00B21E3F">
        <w:t>.</w:t>
      </w:r>
    </w:p>
    <w:p w14:paraId="098EDDAB" w14:textId="77777777" w:rsidR="00E906FC" w:rsidRPr="00E906FC" w:rsidRDefault="00E906FC" w:rsidP="00E906FC">
      <w:r>
        <w:t>NKS</w:t>
      </w:r>
      <w:r w:rsidR="00F04C66">
        <w:t xml:space="preserve"> </w:t>
      </w:r>
      <w:r w:rsidR="00553ABF">
        <w:t>–</w:t>
      </w:r>
      <w:r w:rsidR="00F04C66">
        <w:t xml:space="preserve"> </w:t>
      </w:r>
      <w:r w:rsidR="00553ABF">
        <w:t>rozhranie je realizované prostredníctvom priameho prístupu do table/</w:t>
      </w:r>
      <w:proofErr w:type="spellStart"/>
      <w:r w:rsidR="00553ABF">
        <w:t>view</w:t>
      </w:r>
      <w:proofErr w:type="spellEnd"/>
      <w:r w:rsidR="00553ABF">
        <w:t xml:space="preserve"> v konfiguračnej OR</w:t>
      </w:r>
      <w:r w:rsidR="009C5A68">
        <w:t>A</w:t>
      </w:r>
      <w:r w:rsidR="00553ABF">
        <w:t>CLE</w:t>
      </w:r>
      <w:r w:rsidR="009C5A68">
        <w:t xml:space="preserve"> databáze</w:t>
      </w:r>
      <w:r w:rsidR="00553ABF">
        <w:t xml:space="preserve">. Pri zmene údajov, je nutné inicializovať ručnú inštaláciu zmien na strane </w:t>
      </w:r>
      <w:r w:rsidR="009C5A68">
        <w:t>KS. Je možná tzv. inkrementálna alebo plná</w:t>
      </w:r>
      <w:r w:rsidR="00553ABF">
        <w:t xml:space="preserve"> inštalácia.</w:t>
      </w:r>
    </w:p>
    <w:p w14:paraId="48DAA896" w14:textId="77777777" w:rsidR="002457D4" w:rsidRDefault="002457D4">
      <w:r>
        <w:br w:type="page"/>
      </w:r>
    </w:p>
    <w:p w14:paraId="07825691" w14:textId="77777777" w:rsidR="002457D4" w:rsidRDefault="002457D4" w:rsidP="0069513F">
      <w:pPr>
        <w:pStyle w:val="Nadpis1"/>
        <w:numPr>
          <w:ilvl w:val="0"/>
          <w:numId w:val="22"/>
        </w:numPr>
      </w:pPr>
      <w:bookmarkStart w:id="27" w:name="_Toc78193232"/>
      <w:r>
        <w:lastRenderedPageBreak/>
        <w:t>Požiadavky na nový SCADA systém</w:t>
      </w:r>
      <w:bookmarkEnd w:id="27"/>
    </w:p>
    <w:p w14:paraId="2E3FA483" w14:textId="77777777" w:rsidR="002457D4" w:rsidRDefault="002457D4" w:rsidP="002457D4"/>
    <w:p w14:paraId="5A96F308" w14:textId="77777777" w:rsidR="005201F2" w:rsidRDefault="006179E5" w:rsidP="005201F2">
      <w:pPr>
        <w:pStyle w:val="Nadpis2"/>
      </w:pPr>
      <w:bookmarkStart w:id="28" w:name="_Toc78193233"/>
      <w:r>
        <w:t>4.1</w:t>
      </w:r>
      <w:r>
        <w:tab/>
      </w:r>
      <w:r w:rsidR="005201F2">
        <w:t xml:space="preserve">Rozsah </w:t>
      </w:r>
      <w:r w:rsidR="00791FC7">
        <w:t>výmeny</w:t>
      </w:r>
      <w:bookmarkEnd w:id="28"/>
    </w:p>
    <w:p w14:paraId="6BF651A5" w14:textId="77777777" w:rsidR="005201F2" w:rsidRDefault="005201F2" w:rsidP="002457D4"/>
    <w:p w14:paraId="63A71BAE" w14:textId="77777777" w:rsidR="005201F2" w:rsidRDefault="005201F2" w:rsidP="005201F2">
      <w:r>
        <w:t>Predmet</w:t>
      </w:r>
      <w:r w:rsidR="00791FC7">
        <w:t>om výmeny</w:t>
      </w:r>
      <w:r>
        <w:t xml:space="preserve"> bude HW a SW zabezpečujúci:</w:t>
      </w:r>
    </w:p>
    <w:p w14:paraId="1CDDBC0D" w14:textId="77777777" w:rsidR="005201F2" w:rsidRDefault="005201F2" w:rsidP="005201F2">
      <w:pPr>
        <w:spacing w:after="0"/>
      </w:pPr>
      <w:r>
        <w:t xml:space="preserve"> -parametrizáciu systému a vizualizáciu dát</w:t>
      </w:r>
    </w:p>
    <w:p w14:paraId="01841066" w14:textId="77777777" w:rsidR="005201F2" w:rsidRDefault="005201F2" w:rsidP="005201F2">
      <w:pPr>
        <w:spacing w:after="0"/>
      </w:pPr>
      <w:r>
        <w:t>- prenosy dát a povelov v reálnom čase</w:t>
      </w:r>
    </w:p>
    <w:p w14:paraId="4275CC15" w14:textId="77777777" w:rsidR="005201F2" w:rsidRDefault="005201F2" w:rsidP="005201F2">
      <w:pPr>
        <w:spacing w:after="0"/>
      </w:pPr>
      <w:r>
        <w:t>- archiváciu dát a ich reportovanie</w:t>
      </w:r>
    </w:p>
    <w:p w14:paraId="3C230FDB" w14:textId="77777777" w:rsidR="005201F2" w:rsidRDefault="005201F2" w:rsidP="005201F2"/>
    <w:p w14:paraId="28241BC7" w14:textId="554EF625" w:rsidR="005201F2" w:rsidRDefault="005201F2" w:rsidP="005201F2">
      <w:pPr>
        <w:rPr>
          <w:ins w:id="29" w:author="Autor"/>
        </w:rPr>
      </w:pPr>
      <w:r>
        <w:t xml:space="preserve">Súčasťou </w:t>
      </w:r>
      <w:r w:rsidR="00791FC7">
        <w:t>výmeny</w:t>
      </w:r>
      <w:r>
        <w:t xml:space="preserve"> bude dodávka 6</w:t>
      </w:r>
      <w:r w:rsidR="001E5CBE">
        <w:t xml:space="preserve"> </w:t>
      </w:r>
      <w:r>
        <w:t>ks dispečerských pracovných staníc, každá so štyrmi monitormi a 3 ks administrátorských pracovných staníc, každá s 2 monitormi. Tieto pracovné stanice budú výbavou troch dispečerských pracovísk</w:t>
      </w:r>
      <w:r w:rsidR="00B21E3F">
        <w:t xml:space="preserve"> (dve dispečerské pracoviská v Bratislave, jedno dispečerské pracovisko v Košiciach)</w:t>
      </w:r>
      <w:r>
        <w:t xml:space="preserve"> a jedného administrátorského pracoviska.</w:t>
      </w:r>
      <w:r w:rsidR="00774717">
        <w:t xml:space="preserve"> Voľba HW a SW pre dispečerské a administrátorské pracovné stanice je na dodávateľovi.</w:t>
      </w:r>
      <w:r w:rsidR="00E042D7">
        <w:t xml:space="preserve"> </w:t>
      </w:r>
      <w:r w:rsidR="00B9284A">
        <w:t xml:space="preserve">HW a monitory </w:t>
      </w:r>
      <w:r w:rsidR="00E042D7">
        <w:t>musia byť určené pre nepretržitú prevádzku 24/7.</w:t>
      </w:r>
      <w:r w:rsidR="00465B27">
        <w:t xml:space="preserve"> Každý dispečing bude vybavený tlačiarňou, administrátori SCADA budú mať vlastnú tlačiareň.</w:t>
      </w:r>
    </w:p>
    <w:p w14:paraId="5145C1C8" w14:textId="2BB0ACEC" w:rsidR="00DD42C4" w:rsidRDefault="00DD42C4" w:rsidP="005201F2">
      <w:ins w:id="30" w:author="Autor">
        <w:r>
          <w:t>Predmetom dodávky bude aj šifrované úložisko určené pre archiváciu záloh SCADA systému.</w:t>
        </w:r>
      </w:ins>
    </w:p>
    <w:p w14:paraId="0C4A6542" w14:textId="77777777" w:rsidR="005201F2" w:rsidRDefault="005201F2" w:rsidP="005201F2">
      <w:r>
        <w:t>Na dvoch dispečerských pracoviskách</w:t>
      </w:r>
      <w:r w:rsidR="001166BC">
        <w:t xml:space="preserve"> v Bratislave</w:t>
      </w:r>
      <w:r>
        <w:t xml:space="preserve"> sú umiestnené veľkoplošné zobrazovacie zariadenia s riadiacimi servermi, ktoré je potrebné pripojiť ku SCADA systému.</w:t>
      </w:r>
    </w:p>
    <w:p w14:paraId="1D1B3ECA" w14:textId="77777777" w:rsidR="00627205" w:rsidRDefault="00627205" w:rsidP="005201F2"/>
    <w:p w14:paraId="39448C7F" w14:textId="77777777" w:rsidR="002457D4" w:rsidRDefault="006179E5" w:rsidP="002457D4">
      <w:pPr>
        <w:pStyle w:val="Nadpis2"/>
      </w:pPr>
      <w:bookmarkStart w:id="31" w:name="_Toc78193234"/>
      <w:r>
        <w:t>4.2</w:t>
      </w:r>
      <w:r>
        <w:tab/>
      </w:r>
      <w:r w:rsidR="002457D4">
        <w:t>Všeobecné požiadavky</w:t>
      </w:r>
      <w:bookmarkEnd w:id="31"/>
    </w:p>
    <w:p w14:paraId="15CEB80F" w14:textId="77777777" w:rsidR="00B8603B" w:rsidRDefault="00B8603B" w:rsidP="00B8603B"/>
    <w:p w14:paraId="3677DBB6" w14:textId="77777777" w:rsidR="0089638C" w:rsidRDefault="0089638C" w:rsidP="0089638C">
      <w:r>
        <w:t>Požadujeme zachovať všetky funkčnosti súčasného SCADA systému popísané v kapitole 3, okrem tých funkčností, kde je vyslovene uvedené, že ich nie je potrebné zachovať, alebo je ich potrebné zmeniť.</w:t>
      </w:r>
    </w:p>
    <w:p w14:paraId="2F349ACD" w14:textId="24D28E58" w:rsidR="00597657" w:rsidRPr="00284037" w:rsidRDefault="00B8603B" w:rsidP="00B8603B">
      <w:proofErr w:type="spellStart"/>
      <w:r w:rsidRPr="00284037">
        <w:t>Parametrizačná</w:t>
      </w:r>
      <w:proofErr w:type="spellEnd"/>
      <w:r w:rsidRPr="00284037">
        <w:t xml:space="preserve">, </w:t>
      </w:r>
      <w:proofErr w:type="spellStart"/>
      <w:r w:rsidRPr="00284037">
        <w:t>realtimeová</w:t>
      </w:r>
      <w:proofErr w:type="spellEnd"/>
      <w:r w:rsidRPr="00284037">
        <w:t xml:space="preserve"> a archívna časť bude umiestnená v </w:t>
      </w:r>
      <w:proofErr w:type="spellStart"/>
      <w:r w:rsidRPr="00284037">
        <w:t>cloude</w:t>
      </w:r>
      <w:proofErr w:type="spellEnd"/>
      <w:r w:rsidRPr="00284037">
        <w:t xml:space="preserve"> SPP-D. </w:t>
      </w:r>
      <w:r w:rsidR="00791FC7" w:rsidRPr="00284037">
        <w:t>Spolu s výmenou</w:t>
      </w:r>
      <w:r w:rsidRPr="00284037">
        <w:t xml:space="preserve"> SCADA bude</w:t>
      </w:r>
      <w:r w:rsidR="00791FC7" w:rsidRPr="00284037">
        <w:t xml:space="preserve"> </w:t>
      </w:r>
      <w:r w:rsidR="007E03EA" w:rsidRPr="00284037">
        <w:t xml:space="preserve">osobitne </w:t>
      </w:r>
      <w:r w:rsidR="00791FC7" w:rsidRPr="00284037">
        <w:t>prebiehať</w:t>
      </w:r>
      <w:r w:rsidRPr="00284037">
        <w:t xml:space="preserve"> </w:t>
      </w:r>
      <w:r w:rsidR="00791FC7" w:rsidRPr="00284037">
        <w:t xml:space="preserve">aj proces </w:t>
      </w:r>
      <w:r w:rsidRPr="00284037">
        <w:t>rozšíreni</w:t>
      </w:r>
      <w:r w:rsidR="00791FC7" w:rsidRPr="00284037">
        <w:t>a</w:t>
      </w:r>
      <w:r w:rsidR="0069513F" w:rsidRPr="00284037">
        <w:t xml:space="preserve"> </w:t>
      </w:r>
      <w:proofErr w:type="spellStart"/>
      <w:r w:rsidR="0069513F" w:rsidRPr="00284037">
        <w:t>cloudu</w:t>
      </w:r>
      <w:proofErr w:type="spellEnd"/>
      <w:r w:rsidR="0069513F" w:rsidRPr="00284037">
        <w:t xml:space="preserve"> o 5</w:t>
      </w:r>
      <w:r w:rsidRPr="00284037">
        <w:t xml:space="preserve"> ks serverov vrátane licencií </w:t>
      </w:r>
      <w:proofErr w:type="spellStart"/>
      <w:r w:rsidRPr="00284037">
        <w:t>VMware</w:t>
      </w:r>
      <w:proofErr w:type="spellEnd"/>
      <w:r w:rsidRPr="00284037">
        <w:t xml:space="preserve">, OS, SQL DB a iných, ktoré </w:t>
      </w:r>
      <w:r w:rsidR="00284037" w:rsidRPr="00284037">
        <w:t>budú určené pre nasadenie nového SCADA systému</w:t>
      </w:r>
      <w:r w:rsidRPr="00284037">
        <w:t xml:space="preserve"> ako rozšírenie </w:t>
      </w:r>
      <w:r w:rsidR="00284037">
        <w:t xml:space="preserve">existujúceho </w:t>
      </w:r>
      <w:proofErr w:type="spellStart"/>
      <w:r w:rsidRPr="00284037">
        <w:t>cloudu</w:t>
      </w:r>
      <w:proofErr w:type="spellEnd"/>
      <w:r w:rsidR="00284037">
        <w:t xml:space="preserve"> SPP-D</w:t>
      </w:r>
      <w:r w:rsidRPr="00284037">
        <w:t>,</w:t>
      </w:r>
      <w:r w:rsidR="00284037">
        <w:t xml:space="preserve"> a to v konfiguráciách a parametroch HW a SW uvedených</w:t>
      </w:r>
      <w:r w:rsidR="00791FC7" w:rsidRPr="00284037">
        <w:t xml:space="preserve"> v prílohe </w:t>
      </w:r>
      <w:r w:rsidR="007E03EA" w:rsidRPr="00284037">
        <w:t>A</w:t>
      </w:r>
      <w:r w:rsidR="00791FC7" w:rsidRPr="00284037">
        <w:t>.</w:t>
      </w:r>
    </w:p>
    <w:p w14:paraId="10238178" w14:textId="2768DC44" w:rsidR="00597657" w:rsidRPr="00284037" w:rsidRDefault="00791FC7" w:rsidP="00B8603B">
      <w:r w:rsidRPr="00284037">
        <w:t xml:space="preserve">V prílohe </w:t>
      </w:r>
      <w:r w:rsidR="007E03EA" w:rsidRPr="00284037">
        <w:t>A</w:t>
      </w:r>
      <w:r w:rsidRPr="00284037">
        <w:t xml:space="preserve"> u</w:t>
      </w:r>
      <w:r w:rsidR="00597657" w:rsidRPr="00284037">
        <w:t>veden</w:t>
      </w:r>
      <w:r w:rsidRPr="00284037">
        <w:t>ý</w:t>
      </w:r>
      <w:r w:rsidR="00597657" w:rsidRPr="00284037">
        <w:t xml:space="preserve"> HW a SW </w:t>
      </w:r>
      <w:r w:rsidR="000A36B9">
        <w:t xml:space="preserve">predpokladaný pre rozšírenie existujúceho </w:t>
      </w:r>
      <w:proofErr w:type="spellStart"/>
      <w:r w:rsidR="000A36B9">
        <w:t>cloudu</w:t>
      </w:r>
      <w:proofErr w:type="spellEnd"/>
      <w:r w:rsidR="000A36B9">
        <w:t xml:space="preserve"> SPP-D </w:t>
      </w:r>
      <w:r w:rsidR="00597657" w:rsidRPr="00284037">
        <w:t>bud</w:t>
      </w:r>
      <w:r w:rsidRPr="00284037">
        <w:t>e</w:t>
      </w:r>
      <w:r w:rsidR="00597657" w:rsidRPr="00284037">
        <w:t xml:space="preserve"> obstaran</w:t>
      </w:r>
      <w:r w:rsidRPr="00284037">
        <w:t>ý</w:t>
      </w:r>
      <w:r w:rsidR="00597657" w:rsidRPr="00284037">
        <w:t xml:space="preserve"> osobitne</w:t>
      </w:r>
      <w:r w:rsidR="00284037">
        <w:t xml:space="preserve">, pričom </w:t>
      </w:r>
      <w:r w:rsidR="000A36B9">
        <w:t xml:space="preserve">požadujeme, aby bola zabezpečená schopnosť prevádzky </w:t>
      </w:r>
      <w:r w:rsidR="00284037">
        <w:t>nov</w:t>
      </w:r>
      <w:r w:rsidR="000A36B9">
        <w:t>ého</w:t>
      </w:r>
      <w:r w:rsidR="00284037">
        <w:t xml:space="preserve"> SCADA systém</w:t>
      </w:r>
      <w:r w:rsidR="000A36B9">
        <w:t xml:space="preserve">u na rozšírenom </w:t>
      </w:r>
      <w:proofErr w:type="spellStart"/>
      <w:r w:rsidR="000A36B9">
        <w:t>cloude</w:t>
      </w:r>
      <w:proofErr w:type="spellEnd"/>
      <w:r w:rsidR="000A36B9">
        <w:t xml:space="preserve"> SPP-D</w:t>
      </w:r>
      <w:r w:rsidR="00F72B56">
        <w:t xml:space="preserve">, </w:t>
      </w:r>
      <w:proofErr w:type="spellStart"/>
      <w:r w:rsidR="00F72B56">
        <w:t>t.j</w:t>
      </w:r>
      <w:proofErr w:type="spellEnd"/>
      <w:r w:rsidR="00F72B56">
        <w:t>. v rámci HW a SW</w:t>
      </w:r>
      <w:r w:rsidR="00284037">
        <w:t xml:space="preserve"> </w:t>
      </w:r>
      <w:r w:rsidR="00F72B56">
        <w:t>uvedeného v prílohe A</w:t>
      </w:r>
      <w:r w:rsidR="00597657" w:rsidRPr="00284037">
        <w:t>.</w:t>
      </w:r>
    </w:p>
    <w:p w14:paraId="3D2A87A6" w14:textId="7CD6D3D9" w:rsidR="00B8603B" w:rsidRDefault="00B8603B" w:rsidP="00B8603B">
      <w:r w:rsidRPr="00284037">
        <w:t>Súčasťou</w:t>
      </w:r>
      <w:r w:rsidR="007552BC" w:rsidRPr="00284037">
        <w:t xml:space="preserve"> osobitného obstarávacieho procesu</w:t>
      </w:r>
      <w:r w:rsidRPr="00284037">
        <w:t xml:space="preserve"> </w:t>
      </w:r>
      <w:r w:rsidR="00F72B56">
        <w:t xml:space="preserve">rozšírenia </w:t>
      </w:r>
      <w:proofErr w:type="spellStart"/>
      <w:r w:rsidR="00F72B56">
        <w:t>cloudu</w:t>
      </w:r>
      <w:proofErr w:type="spellEnd"/>
      <w:r w:rsidR="00F72B56">
        <w:t xml:space="preserve"> SPP-D </w:t>
      </w:r>
      <w:r w:rsidRPr="00284037">
        <w:t xml:space="preserve">bude aj inštalácia serverov a integrovanie do </w:t>
      </w:r>
      <w:proofErr w:type="spellStart"/>
      <w:r w:rsidRPr="00284037">
        <w:t>cloudu</w:t>
      </w:r>
      <w:proofErr w:type="spellEnd"/>
      <w:r w:rsidRPr="00284037">
        <w:t xml:space="preserve"> ako aj montáž v dátových centrách.</w:t>
      </w:r>
      <w:r w:rsidR="007552BC" w:rsidRPr="00284037">
        <w:t xml:space="preserve"> Požadovať budeme</w:t>
      </w:r>
      <w:r w:rsidR="00887E55" w:rsidRPr="00284037">
        <w:t xml:space="preserve"> licencie s časovo neobmedzenou platnosťou.</w:t>
      </w:r>
    </w:p>
    <w:p w14:paraId="23A2C7D8" w14:textId="588A200B" w:rsidR="004C19BE" w:rsidRDefault="00B8603B" w:rsidP="005201F2">
      <w:r>
        <w:t>Systém bude prepojený na úrovni SQL databáz s nadstavbovým dispečerským systémom</w:t>
      </w:r>
      <w:r w:rsidR="001E5CBE">
        <w:t xml:space="preserve"> MPDR</w:t>
      </w:r>
      <w:r>
        <w:t>.</w:t>
      </w:r>
      <w:r w:rsidR="004C19BE">
        <w:t xml:space="preserve"> Požadujeme sa čo najviac priblížiť s dátovým modelom archívnej databázy nového SCADA systému k dátovému modelu súčasnej archívnej databázy kvôli minimalizácii nákladov na zmenovú požiadavku systému MPDR. Popis systému MPDR vrátane dátového modelu je </w:t>
      </w:r>
      <w:r w:rsidR="00F72B56">
        <w:t xml:space="preserve">pre informáciu </w:t>
      </w:r>
      <w:r w:rsidR="004C19BE">
        <w:t xml:space="preserve">uvedený v prílohe </w:t>
      </w:r>
      <w:r w:rsidR="007E03EA">
        <w:t>B</w:t>
      </w:r>
      <w:r w:rsidR="004C19BE">
        <w:t>.</w:t>
      </w:r>
    </w:p>
    <w:p w14:paraId="36D96975" w14:textId="77777777" w:rsidR="00B8603B" w:rsidRDefault="00B8603B" w:rsidP="005201F2">
      <w:r>
        <w:lastRenderedPageBreak/>
        <w:t>Systém SCADA musí obsahovať štandardné nástroje na riadenie energetickej sústavy ako sú alarmy, trendy , poznámky a iné kontrolné a riadiace funkcie.</w:t>
      </w:r>
    </w:p>
    <w:p w14:paraId="4DAF8BFD" w14:textId="455FE5F6" w:rsidR="002F54A8" w:rsidRDefault="002F54A8" w:rsidP="005201F2">
      <w:r>
        <w:t xml:space="preserve">Systém musí obsahovať </w:t>
      </w:r>
      <w:r w:rsidR="00887E55">
        <w:t xml:space="preserve">zabudované </w:t>
      </w:r>
      <w:r>
        <w:t xml:space="preserve">systémové reporty ako aj </w:t>
      </w:r>
      <w:r w:rsidR="00887E55">
        <w:t xml:space="preserve">nástroj na tvorbu </w:t>
      </w:r>
      <w:r>
        <w:t>používateľsky definova</w:t>
      </w:r>
      <w:r w:rsidR="00887E55">
        <w:t>ných</w:t>
      </w:r>
      <w:r>
        <w:t xml:space="preserve"> report</w:t>
      </w:r>
      <w:r w:rsidR="00F62C8F">
        <w:t>ov,</w:t>
      </w:r>
      <w:r>
        <w:t xml:space="preserve"> a to pre prácu s dátami </w:t>
      </w:r>
      <w:proofErr w:type="spellStart"/>
      <w:r>
        <w:t>parametrizačnej</w:t>
      </w:r>
      <w:proofErr w:type="spellEnd"/>
      <w:r>
        <w:t xml:space="preserve">, </w:t>
      </w:r>
      <w:proofErr w:type="spellStart"/>
      <w:r>
        <w:t>realtimeovej</w:t>
      </w:r>
      <w:proofErr w:type="spellEnd"/>
      <w:r>
        <w:t xml:space="preserve"> aj archívnej databázy.</w:t>
      </w:r>
    </w:p>
    <w:p w14:paraId="629A449F" w14:textId="77777777" w:rsidR="002144CE" w:rsidRDefault="00E427EC" w:rsidP="005201F2">
      <w:r>
        <w:t>Archívna databáza bude obsahovať hodnoty binárnych</w:t>
      </w:r>
      <w:r w:rsidR="002144CE">
        <w:t xml:space="preserve"> a </w:t>
      </w:r>
      <w:r>
        <w:t>an</w:t>
      </w:r>
      <w:r w:rsidR="002144CE">
        <w:t>a</w:t>
      </w:r>
      <w:r>
        <w:t>lógovýc</w:t>
      </w:r>
      <w:r w:rsidR="002144CE">
        <w:t>h</w:t>
      </w:r>
      <w:r>
        <w:t xml:space="preserve"> veličín v spont</w:t>
      </w:r>
      <w:r w:rsidR="002144CE">
        <w:t>á</w:t>
      </w:r>
      <w:r>
        <w:t xml:space="preserve">nnych archívoch min. </w:t>
      </w:r>
      <w:r w:rsidR="002144CE">
        <w:t>2 roky</w:t>
      </w:r>
      <w:r>
        <w:t xml:space="preserve"> do minulosti. </w:t>
      </w:r>
      <w:r w:rsidR="002144CE">
        <w:t>Podobne aj správy a udalosti systému budú archivované min. dva roky do minulosti. Analógové 5 – minútové dáta budú dostupné</w:t>
      </w:r>
      <w:r w:rsidR="00B9284A">
        <w:t xml:space="preserve"> min.</w:t>
      </w:r>
      <w:r w:rsidR="002144CE">
        <w:t xml:space="preserve"> 3 roky do minulosti. </w:t>
      </w:r>
      <w:proofErr w:type="spellStart"/>
      <w:r w:rsidR="002144CE">
        <w:t>Analóg</w:t>
      </w:r>
      <w:r w:rsidR="000D7D39">
        <w:t>y</w:t>
      </w:r>
      <w:proofErr w:type="spellEnd"/>
      <w:r w:rsidR="000D7D39">
        <w:t xml:space="preserve"> a </w:t>
      </w:r>
      <w:r w:rsidR="00B9284A">
        <w:t>akumulátory</w:t>
      </w:r>
      <w:r w:rsidR="002144CE">
        <w:t xml:space="preserve"> (stavy počítadiel)</w:t>
      </w:r>
      <w:r w:rsidR="000D7D39">
        <w:t>,</w:t>
      </w:r>
      <w:r w:rsidR="002144CE">
        <w:t xml:space="preserve"> hodinové a dňové dáta budú dostupné</w:t>
      </w:r>
      <w:r w:rsidR="00B9284A">
        <w:t xml:space="preserve"> min.</w:t>
      </w:r>
      <w:r w:rsidR="002144CE">
        <w:t xml:space="preserve"> 5 rokov do minulosti. Všetky archivované dáta okrem spontánnych hodnôt budú dostupné v zbalených súboroch </w:t>
      </w:r>
      <w:r w:rsidR="00B9284A">
        <w:t xml:space="preserve">min. </w:t>
      </w:r>
      <w:r w:rsidR="002144CE">
        <w:t>10 rokov do minulosti.</w:t>
      </w:r>
    </w:p>
    <w:p w14:paraId="53476E30" w14:textId="77777777" w:rsidR="005F1A2D" w:rsidRDefault="005F1A2D" w:rsidP="005201F2">
      <w:r>
        <w:t>Systém bude obsahovať iba jednu archívnu databázu, z ktorej budú ťahať dáta aj trendy, prípadne tabuľky/zoznamy v </w:t>
      </w:r>
      <w:proofErr w:type="spellStart"/>
      <w:r>
        <w:t>realtime</w:t>
      </w:r>
      <w:proofErr w:type="spellEnd"/>
      <w:r>
        <w:t xml:space="preserve">-ovej časti. Teda nebudú dve archívne databázy, jedna pre </w:t>
      </w:r>
      <w:proofErr w:type="spellStart"/>
      <w:r>
        <w:t>realtime</w:t>
      </w:r>
      <w:proofErr w:type="spellEnd"/>
      <w:r>
        <w:t xml:space="preserve"> a druhá pre osobitnú prácu s archívnymi dátami.</w:t>
      </w:r>
    </w:p>
    <w:p w14:paraId="765B0CE3" w14:textId="77777777" w:rsidR="00093E8A" w:rsidRDefault="006109C7" w:rsidP="005201F2">
      <w:r>
        <w:t>Okrem štandardného nástroja na prácu s archívnymi dátami bude k</w:t>
      </w:r>
      <w:r w:rsidR="00093E8A">
        <w:t> archívnej databáze dodaný nástroj/aplikácia na dolovanie dát z veľkého počtu objektov</w:t>
      </w:r>
      <w:r>
        <w:t xml:space="preserve"> (rádovo stovky)</w:t>
      </w:r>
      <w:r w:rsidR="00093E8A">
        <w:t xml:space="preserve"> za dlhé časové obdobie</w:t>
      </w:r>
      <w:r>
        <w:t xml:space="preserve"> (rádovo roky) z dňových, hodinových aj 5-minútových archívov.</w:t>
      </w:r>
    </w:p>
    <w:p w14:paraId="1E0A5E6C" w14:textId="77777777" w:rsidR="00B8603B" w:rsidRDefault="00B8603B" w:rsidP="005201F2">
      <w:r>
        <w:t>Systém bude obsahovať testovacie prostredie.</w:t>
      </w:r>
    </w:p>
    <w:p w14:paraId="0ED515C0" w14:textId="77777777" w:rsidR="00B8603B" w:rsidRDefault="00B8603B" w:rsidP="005201F2">
      <w:r>
        <w:t>Systém bude prepojený so systémom GIS.</w:t>
      </w:r>
    </w:p>
    <w:p w14:paraId="1FB0294A" w14:textId="77777777" w:rsidR="00B8603B" w:rsidRDefault="00B8603B" w:rsidP="005201F2">
      <w:r>
        <w:t xml:space="preserve">Systém musí byť </w:t>
      </w:r>
      <w:proofErr w:type="spellStart"/>
      <w:r>
        <w:t>upgradeovateľný</w:t>
      </w:r>
      <w:proofErr w:type="spellEnd"/>
      <w:r>
        <w:t xml:space="preserve"> na novšie verzie použitých SW platforiem.</w:t>
      </w:r>
    </w:p>
    <w:p w14:paraId="442CBABF" w14:textId="77777777" w:rsidR="00100E98" w:rsidRDefault="00100E98" w:rsidP="005201F2">
      <w:r>
        <w:t xml:space="preserve">Systém musí byť </w:t>
      </w:r>
      <w:proofErr w:type="spellStart"/>
      <w:r>
        <w:t>upgradeovateľný</w:t>
      </w:r>
      <w:proofErr w:type="spellEnd"/>
      <w:r>
        <w:t xml:space="preserve"> bez požiadavky na kompletné nahradenie systému.</w:t>
      </w:r>
    </w:p>
    <w:p w14:paraId="03051A71" w14:textId="77777777" w:rsidR="00445D65" w:rsidRDefault="00445D65" w:rsidP="005201F2">
      <w:r>
        <w:t>Systém musí mať pravidelne aktualizované certifikáty, ktoré budú použité a ktoré budú mať časovo obmedzenú platnosť.</w:t>
      </w:r>
    </w:p>
    <w:p w14:paraId="75D4077C" w14:textId="77777777" w:rsidR="00E04DFC" w:rsidRDefault="00E04DFC" w:rsidP="005201F2">
      <w:r>
        <w:t>Všetky SW platformy systému musia byť pravidelne aktualizované</w:t>
      </w:r>
      <w:r w:rsidR="00DC776F">
        <w:t xml:space="preserve"> na základe odporúčania tvorcov </w:t>
      </w:r>
      <w:r w:rsidR="000D7D39">
        <w:t>OS a aplikač</w:t>
      </w:r>
      <w:r w:rsidR="00DC776F">
        <w:t>ného SW</w:t>
      </w:r>
      <w:r w:rsidR="00EB61EC">
        <w:t>, pričom ako použité platformy, tak ich aktualizácie musia spĺňať bezpečnostné štandardy/normy pre SCADA</w:t>
      </w:r>
      <w:r>
        <w:t>.</w:t>
      </w:r>
    </w:p>
    <w:p w14:paraId="62302738" w14:textId="77777777" w:rsidR="00814EA4" w:rsidRDefault="00814EA4" w:rsidP="00814EA4">
      <w:r>
        <w:t>Systém bude využívať štandardné web prehliadače používané v SPP-D.</w:t>
      </w:r>
    </w:p>
    <w:p w14:paraId="6C5D73F8" w14:textId="77777777" w:rsidR="007B6260" w:rsidRDefault="007B6260" w:rsidP="00814EA4">
      <w:r>
        <w:t>Sy</w:t>
      </w:r>
      <w:r w:rsidR="001E5CBE">
        <w:t>stém umožňuje odosielanie elekt</w:t>
      </w:r>
      <w:r>
        <w:t>r</w:t>
      </w:r>
      <w:r w:rsidR="001E5CBE">
        <w:t>o</w:t>
      </w:r>
      <w:r>
        <w:t>nickej pošty z </w:t>
      </w:r>
      <w:proofErr w:type="spellStart"/>
      <w:r>
        <w:t>realtime</w:t>
      </w:r>
      <w:proofErr w:type="spellEnd"/>
      <w:r>
        <w:t xml:space="preserve"> prostredia.</w:t>
      </w:r>
    </w:p>
    <w:p w14:paraId="5836EF1F" w14:textId="77777777" w:rsidR="00563C11" w:rsidRDefault="00563C11" w:rsidP="00814EA4">
      <w:r>
        <w:t>Systém umožňuje čítanie údajov z elektronickej pošty a jej príloh.</w:t>
      </w:r>
    </w:p>
    <w:p w14:paraId="4E80662E" w14:textId="77777777" w:rsidR="00563C11" w:rsidRDefault="00563C11" w:rsidP="00814EA4">
      <w:r>
        <w:t>Systém umožňuje import/export údajov z/do textových súborov (</w:t>
      </w:r>
      <w:proofErr w:type="spellStart"/>
      <w:r>
        <w:t>txt</w:t>
      </w:r>
      <w:proofErr w:type="spellEnd"/>
      <w:r>
        <w:t xml:space="preserve">, </w:t>
      </w:r>
      <w:proofErr w:type="spellStart"/>
      <w:r>
        <w:t>csv</w:t>
      </w:r>
      <w:proofErr w:type="spellEnd"/>
      <w:r w:rsidR="00DC776F">
        <w:t xml:space="preserve">, </w:t>
      </w:r>
      <w:proofErr w:type="spellStart"/>
      <w:r w:rsidR="00DC776F">
        <w:t>xml</w:t>
      </w:r>
      <w:proofErr w:type="spellEnd"/>
      <w:r>
        <w:t>).</w:t>
      </w:r>
      <w:r w:rsidR="00DC776F">
        <w:t xml:space="preserve"> Tak isto prostredníctvom SQL prístupu, </w:t>
      </w:r>
      <w:proofErr w:type="spellStart"/>
      <w:r w:rsidR="00DC776F">
        <w:t>WebService</w:t>
      </w:r>
      <w:proofErr w:type="spellEnd"/>
      <w:r w:rsidR="00DC776F">
        <w:t xml:space="preserve"> či REST API.</w:t>
      </w:r>
    </w:p>
    <w:p w14:paraId="2EDCDE76" w14:textId="77777777" w:rsidR="00E808F8" w:rsidRDefault="00E808F8" w:rsidP="00E808F8">
      <w:r>
        <w:t xml:space="preserve">Zo </w:t>
      </w:r>
      <w:r w:rsidR="008E5A1B">
        <w:t>systému SCADA bude možné volať aplikáciu GPS</w:t>
      </w:r>
      <w:r w:rsidR="00B95F68">
        <w:t xml:space="preserve"> </w:t>
      </w:r>
      <w:proofErr w:type="spellStart"/>
      <w:r w:rsidR="008E5A1B">
        <w:t>Mon</w:t>
      </w:r>
      <w:proofErr w:type="spellEnd"/>
      <w:r w:rsidR="008E5A1B">
        <w:t>, ktorá sa otvorí na detaile technologického objektu, z ktorého bola v SCADA volaná.</w:t>
      </w:r>
    </w:p>
    <w:p w14:paraId="6A4F0FFC" w14:textId="77777777" w:rsidR="008A50E1" w:rsidRDefault="008A50E1" w:rsidP="00E808F8">
      <w:r>
        <w:t xml:space="preserve">Zo systému SCADA po </w:t>
      </w:r>
      <w:proofErr w:type="spellStart"/>
      <w:r>
        <w:t>nakliknutí</w:t>
      </w:r>
      <w:proofErr w:type="spellEnd"/>
      <w:r>
        <w:t xml:space="preserve"> textu alarmu v </w:t>
      </w:r>
      <w:proofErr w:type="spellStart"/>
      <w:r>
        <w:t>realtime</w:t>
      </w:r>
      <w:proofErr w:type="spellEnd"/>
      <w:r>
        <w:t xml:space="preserve"> bude možné otvoriť aplikáciu MPDR </w:t>
      </w:r>
      <w:r w:rsidR="001E5CBE">
        <w:t xml:space="preserve">pričom budú </w:t>
      </w:r>
      <w:r>
        <w:t>automaticky vypln</w:t>
      </w:r>
      <w:r w:rsidR="001E5CBE">
        <w:t>ené</w:t>
      </w:r>
      <w:r>
        <w:t xml:space="preserve"> niektoré časti poruchového hlásenia.</w:t>
      </w:r>
    </w:p>
    <w:p w14:paraId="76251C72" w14:textId="77777777" w:rsidR="007542EF" w:rsidRDefault="007542EF" w:rsidP="00814EA4">
      <w:r>
        <w:t>Systém umožní, bez ohľadu na použitého klienta kopírovanie hodnôt a textov medzi novým systémom SCADA a ostatnými IT systémami.</w:t>
      </w:r>
    </w:p>
    <w:p w14:paraId="08C142D2" w14:textId="77777777" w:rsidR="00377680" w:rsidRDefault="00377680" w:rsidP="00814EA4">
      <w:r>
        <w:t>Použitý operačný systém na dispečerských pracoviskách umožní editáciu v okne aplikácie bez ohľadu na umiestn</w:t>
      </w:r>
      <w:r w:rsidR="001E5CBE">
        <w:t>en</w:t>
      </w:r>
      <w:r>
        <w:t>ie kurzora myši.</w:t>
      </w:r>
    </w:p>
    <w:p w14:paraId="792D1A13" w14:textId="77777777" w:rsidR="00E75AD3" w:rsidRDefault="00E75AD3" w:rsidP="00814EA4">
      <w:r>
        <w:lastRenderedPageBreak/>
        <w:t>V </w:t>
      </w:r>
      <w:proofErr w:type="spellStart"/>
      <w:r>
        <w:t>realtime</w:t>
      </w:r>
      <w:proofErr w:type="spellEnd"/>
      <w:r>
        <w:t xml:space="preserve"> systéme bude možné pre dátové body</w:t>
      </w:r>
      <w:r w:rsidR="00DD3E4B">
        <w:t xml:space="preserve"> (</w:t>
      </w:r>
      <w:proofErr w:type="spellStart"/>
      <w:r w:rsidR="00DD3E4B">
        <w:t>analógy</w:t>
      </w:r>
      <w:proofErr w:type="spellEnd"/>
      <w:r w:rsidR="00DD3E4B">
        <w:t xml:space="preserve">, </w:t>
      </w:r>
      <w:proofErr w:type="spellStart"/>
      <w:r w:rsidR="00DD3E4B">
        <w:t>bináry</w:t>
      </w:r>
      <w:proofErr w:type="spellEnd"/>
      <w:r w:rsidR="00DD3E4B">
        <w:t xml:space="preserve"> aj akumulátory; </w:t>
      </w:r>
      <w:proofErr w:type="spellStart"/>
      <w:r w:rsidR="00DD3E4B">
        <w:t>setpointy</w:t>
      </w:r>
      <w:proofErr w:type="spellEnd"/>
      <w:r w:rsidR="00DD3E4B">
        <w:t xml:space="preserve"> aj povely; aj odvodené dátové body; aj dátové body, ktoré nearchivujem</w:t>
      </w:r>
      <w:r w:rsidR="00DC776F">
        <w:t>e</w:t>
      </w:r>
      <w:r w:rsidR="00DD3E4B">
        <w:t xml:space="preserve"> v archívnej databáze)</w:t>
      </w:r>
      <w:r>
        <w:t xml:space="preserve"> zobrazenie histórie hodnôt 30 dní do minulosti. Napr. formou grafu a vlákna, ktoré si používateľ v grafe nastaví na požadovaný čas a bude vedieť, akú hodnotu </w:t>
      </w:r>
      <w:r w:rsidR="00DD3E4B">
        <w:t xml:space="preserve">mala </w:t>
      </w:r>
      <w:r>
        <w:t>v minulosti (v rámci 30 dní)</w:t>
      </w:r>
      <w:r w:rsidR="00DD3E4B">
        <w:t xml:space="preserve"> veličina.</w:t>
      </w:r>
    </w:p>
    <w:p w14:paraId="524E360D" w14:textId="77777777" w:rsidR="00DD3E4B" w:rsidRDefault="00DD3E4B" w:rsidP="00814EA4">
      <w:r>
        <w:t>V </w:t>
      </w:r>
      <w:proofErr w:type="spellStart"/>
      <w:r>
        <w:t>realtime</w:t>
      </w:r>
      <w:proofErr w:type="spellEnd"/>
      <w:r>
        <w:t xml:space="preserve"> systéme bude možné definovanie vzorcov a vytváranie výpočtov zo strany používateľa (teda nielen tvorba </w:t>
      </w:r>
      <w:proofErr w:type="spellStart"/>
      <w:r>
        <w:t>scriptov</w:t>
      </w:r>
      <w:proofErr w:type="spellEnd"/>
      <w:r>
        <w:t xml:space="preserve"> a vzorcov v </w:t>
      </w:r>
      <w:proofErr w:type="spellStart"/>
      <w:r>
        <w:t>parametrizačnej</w:t>
      </w:r>
      <w:proofErr w:type="spellEnd"/>
      <w:r>
        <w:t xml:space="preserve"> fáze zo strany administrátora, ktorých zmena je používateľovi nedostupná).</w:t>
      </w:r>
    </w:p>
    <w:p w14:paraId="1D7C60F9" w14:textId="77777777" w:rsidR="00AB6850" w:rsidRDefault="00AB6850" w:rsidP="00814EA4">
      <w:r w:rsidRPr="00AB6850">
        <w:t xml:space="preserve">Požadujeme možnosť </w:t>
      </w:r>
      <w:proofErr w:type="spellStart"/>
      <w:r>
        <w:t>naimportovať</w:t>
      </w:r>
      <w:proofErr w:type="spellEnd"/>
      <w:r>
        <w:t xml:space="preserve"> GPS súradnice k technologickým objektom</w:t>
      </w:r>
      <w:r w:rsidRPr="00AB6850">
        <w:t>.</w:t>
      </w:r>
    </w:p>
    <w:p w14:paraId="47A0F88A" w14:textId="77777777" w:rsidR="00B8603B" w:rsidRDefault="00B8603B" w:rsidP="005201F2">
      <w:r>
        <w:t>Všetky časti systému budú pravidelne zálohované a zálohy bezpečne (</w:t>
      </w:r>
      <w:proofErr w:type="spellStart"/>
      <w:r>
        <w:t>offline</w:t>
      </w:r>
      <w:proofErr w:type="spellEnd"/>
      <w:r>
        <w:t>) archivované.</w:t>
      </w:r>
      <w:r w:rsidR="00E04DFC">
        <w:t xml:space="preserve"> Požadujeme šif</w:t>
      </w:r>
      <w:r w:rsidR="00353030">
        <w:t>rované úložisko, zároveň bude</w:t>
      </w:r>
      <w:r w:rsidR="00E04DFC">
        <w:t xml:space="preserve"> možné pravidelné testovanie integrity záloh.</w:t>
      </w:r>
    </w:p>
    <w:p w14:paraId="056B95EF" w14:textId="77777777" w:rsidR="00B8603B" w:rsidRDefault="00B8603B" w:rsidP="005201F2">
      <w:r>
        <w:t>Súčasťou dodávky systému bude vypracovan</w:t>
      </w:r>
      <w:r w:rsidR="00E427EC">
        <w:t>ie</w:t>
      </w:r>
      <w:r>
        <w:t xml:space="preserve"> tzv. DRP plán</w:t>
      </w:r>
      <w:r w:rsidR="00E427EC">
        <w:t>ov</w:t>
      </w:r>
      <w:r>
        <w:t>.</w:t>
      </w:r>
    </w:p>
    <w:p w14:paraId="31E71E18" w14:textId="2D4FAF83" w:rsidR="00452066" w:rsidRPr="00452066" w:rsidRDefault="00B8603B" w:rsidP="005201F2">
      <w:pPr>
        <w:rPr>
          <w:rFonts w:cstheme="minorHAnsi"/>
        </w:rPr>
      </w:pPr>
      <w:r>
        <w:t>Systém musí obsahovať okrem hrubého klienta (</w:t>
      </w:r>
      <w:r w:rsidR="00353030">
        <w:t xml:space="preserve">aplikácia pre </w:t>
      </w:r>
      <w:r>
        <w:t>prístup cez dispečerské a administrátorské pracovné stanice) aj tenkého webového klienta pre min. 100 ks súčasných konkurenčných pripojení.</w:t>
      </w:r>
      <w:r w:rsidR="00563C11">
        <w:t xml:space="preserve"> Grafické prostredie tenkého klienta sa prispôsobí veľkosti monitora zobrazovacieho zariadenia.</w:t>
      </w:r>
      <w:r w:rsidR="00D964F0">
        <w:t xml:space="preserve"> Najle</w:t>
      </w:r>
      <w:r w:rsidR="000D7D39">
        <w:t>p</w:t>
      </w:r>
      <w:r w:rsidR="00D964F0">
        <w:t>šie HTML5 aleb</w:t>
      </w:r>
      <w:r w:rsidR="000D7D39">
        <w:t>o</w:t>
      </w:r>
      <w:r w:rsidR="00D964F0">
        <w:t xml:space="preserve"> iný moderný </w:t>
      </w:r>
      <w:proofErr w:type="spellStart"/>
      <w:r w:rsidR="00D964F0">
        <w:t>framework</w:t>
      </w:r>
      <w:proofErr w:type="spellEnd"/>
      <w:r w:rsidR="00D964F0">
        <w:t xml:space="preserve"> pre tenkých klientov.</w:t>
      </w:r>
      <w:ins w:id="32" w:author="Autor">
        <w:r w:rsidR="00452066">
          <w:t xml:space="preserve"> </w:t>
        </w:r>
        <w:r w:rsidR="00452066" w:rsidRPr="00976D79">
          <w:rPr>
            <w:rFonts w:eastAsia="Times New Roman" w:cstheme="minorHAnsi"/>
            <w:color w:val="000000"/>
          </w:rPr>
          <w:t xml:space="preserve">Prístupy tenkým klientom </w:t>
        </w:r>
        <w:r w:rsidR="00452066">
          <w:rPr>
            <w:rFonts w:eastAsia="Times New Roman" w:cstheme="minorHAnsi"/>
            <w:color w:val="000000"/>
          </w:rPr>
          <w:t xml:space="preserve">budú </w:t>
        </w:r>
        <w:r w:rsidR="00452066" w:rsidRPr="00976D79">
          <w:rPr>
            <w:rFonts w:eastAsia="Times New Roman" w:cstheme="minorHAnsi"/>
            <w:color w:val="000000"/>
          </w:rPr>
          <w:t>slúži</w:t>
        </w:r>
        <w:r w:rsidR="00452066">
          <w:rPr>
            <w:rFonts w:eastAsia="Times New Roman" w:cstheme="minorHAnsi"/>
            <w:color w:val="000000"/>
          </w:rPr>
          <w:t>ť nielen</w:t>
        </w:r>
        <w:r w:rsidR="00452066" w:rsidRPr="00976D79">
          <w:rPr>
            <w:rFonts w:eastAsia="Times New Roman" w:cstheme="minorHAnsi"/>
            <w:color w:val="000000"/>
          </w:rPr>
          <w:t xml:space="preserve"> na čítanie dát, ale aj na odosielanie povelov, potvrdzovanie alarmov atď., teda </w:t>
        </w:r>
        <w:r w:rsidR="00452066">
          <w:rPr>
            <w:rFonts w:eastAsia="Times New Roman" w:cstheme="minorHAnsi"/>
            <w:color w:val="000000"/>
          </w:rPr>
          <w:t>pôjde</w:t>
        </w:r>
        <w:r w:rsidR="00452066" w:rsidRPr="00976D79">
          <w:rPr>
            <w:rFonts w:eastAsia="Times New Roman" w:cstheme="minorHAnsi"/>
            <w:color w:val="000000"/>
          </w:rPr>
          <w:t xml:space="preserve"> o plnohodnotné SCA</w:t>
        </w:r>
        <w:r w:rsidR="00452066">
          <w:rPr>
            <w:rFonts w:eastAsia="Times New Roman" w:cstheme="minorHAnsi"/>
            <w:color w:val="000000"/>
          </w:rPr>
          <w:t>D</w:t>
        </w:r>
        <w:r w:rsidR="00452066" w:rsidRPr="00976D79">
          <w:rPr>
            <w:rFonts w:eastAsia="Times New Roman" w:cstheme="minorHAnsi"/>
            <w:color w:val="000000"/>
          </w:rPr>
          <w:t>A prostredie.</w:t>
        </w:r>
        <w:r w:rsidR="00452066">
          <w:rPr>
            <w:rFonts w:eastAsia="Times New Roman" w:cstheme="minorHAnsi"/>
            <w:color w:val="000000"/>
          </w:rPr>
          <w:t xml:space="preserve"> Používatelia budú používať tenkých klientov na bežných PC.</w:t>
        </w:r>
      </w:ins>
    </w:p>
    <w:p w14:paraId="0B5B8F08" w14:textId="77777777" w:rsidR="00B8603B" w:rsidRDefault="00B8603B" w:rsidP="005201F2">
      <w:r>
        <w:t>Systém bude pozostávať z hlavného a záložného systému, pričom prepínanie riadiacich funkcií bude ručné.</w:t>
      </w:r>
    </w:p>
    <w:p w14:paraId="528AE84B" w14:textId="77777777" w:rsidR="00B8603B" w:rsidRDefault="00B8603B" w:rsidP="005201F2">
      <w:r>
        <w:t>Každá funkčnosť (parametrizácia</w:t>
      </w:r>
      <w:r w:rsidR="00353030">
        <w:t>, komunikácia</w:t>
      </w:r>
      <w:r>
        <w:t xml:space="preserve">, </w:t>
      </w:r>
      <w:proofErr w:type="spellStart"/>
      <w:r>
        <w:t>realtime</w:t>
      </w:r>
      <w:proofErr w:type="spellEnd"/>
      <w:r>
        <w:t>, archív) hlavného</w:t>
      </w:r>
      <w:r w:rsidR="00EB61EC">
        <w:t xml:space="preserve"> aj záložného</w:t>
      </w:r>
      <w:r>
        <w:t xml:space="preserve"> systému bude v prevedení hot-</w:t>
      </w:r>
      <w:proofErr w:type="spellStart"/>
      <w:r>
        <w:t>standby</w:t>
      </w:r>
      <w:proofErr w:type="spellEnd"/>
      <w:r>
        <w:t>.</w:t>
      </w:r>
    </w:p>
    <w:p w14:paraId="35FE5C8A" w14:textId="77777777" w:rsidR="00B8603B" w:rsidRDefault="00B8603B" w:rsidP="005201F2">
      <w:r>
        <w:t>Voľba platfo</w:t>
      </w:r>
      <w:r w:rsidR="000D7D39">
        <w:t>riem OS a DB je na dodávateľovi, pričom</w:t>
      </w:r>
      <w:r w:rsidR="00C45EB7">
        <w:t xml:space="preserve"> musí byť p</w:t>
      </w:r>
      <w:r w:rsidR="000D7D39">
        <w:t xml:space="preserve">odporovaná </w:t>
      </w:r>
      <w:proofErr w:type="spellStart"/>
      <w:r w:rsidR="000D7D39">
        <w:t>hypervisorom</w:t>
      </w:r>
      <w:proofErr w:type="spellEnd"/>
      <w:r w:rsidR="000D7D39">
        <w:t xml:space="preserve"> </w:t>
      </w:r>
      <w:proofErr w:type="spellStart"/>
      <w:r w:rsidR="000D7D39">
        <w:t>VMWare</w:t>
      </w:r>
      <w:proofErr w:type="spellEnd"/>
      <w:r w:rsidR="000D7D39">
        <w:t>.</w:t>
      </w:r>
    </w:p>
    <w:p w14:paraId="7A30E50F" w14:textId="77777777" w:rsidR="00B8603B" w:rsidRDefault="00B8603B" w:rsidP="005201F2">
      <w:r>
        <w:t>Časové odozvy systému musia byť primerané SCADA systémom.</w:t>
      </w:r>
    </w:p>
    <w:p w14:paraId="40D062DD" w14:textId="77777777" w:rsidR="002E41D6" w:rsidRDefault="002E41D6" w:rsidP="005201F2">
      <w:r>
        <w:t>Inštalácia</w:t>
      </w:r>
      <w:r w:rsidR="00D7239F">
        <w:t>/aktivácia</w:t>
      </w:r>
      <w:r>
        <w:t xml:space="preserve"> zmien z</w:t>
      </w:r>
      <w:r w:rsidR="00D7239F">
        <w:t> </w:t>
      </w:r>
      <w:proofErr w:type="spellStart"/>
      <w:r>
        <w:t>parametrizačnej</w:t>
      </w:r>
      <w:proofErr w:type="spellEnd"/>
      <w:r w:rsidR="00D7239F">
        <w:t>/konfiguračnej časti systému</w:t>
      </w:r>
      <w:r>
        <w:t xml:space="preserve"> do </w:t>
      </w:r>
      <w:proofErr w:type="spellStart"/>
      <w:r>
        <w:t>realtimeovej</w:t>
      </w:r>
      <w:proofErr w:type="spellEnd"/>
      <w:r>
        <w:t xml:space="preserve"> a archívnej časti systému bude zaberať primeraný čas</w:t>
      </w:r>
      <w:r w:rsidR="00D7239F">
        <w:t xml:space="preserve"> -</w:t>
      </w:r>
      <w:r>
        <w:t xml:space="preserve"> rádovo minúty (nie desiatky minút aleb</w:t>
      </w:r>
      <w:r w:rsidR="00D7239F">
        <w:t>o dokonca hodi</w:t>
      </w:r>
      <w:r>
        <w:t>n</w:t>
      </w:r>
      <w:r w:rsidR="00D7239F">
        <w:t>y</w:t>
      </w:r>
      <w:r>
        <w:t>).</w:t>
      </w:r>
    </w:p>
    <w:p w14:paraId="156DA037" w14:textId="77777777" w:rsidR="00AC238E" w:rsidRDefault="00B0663E" w:rsidP="005201F2">
      <w:r>
        <w:t>Používateľský prístup do s</w:t>
      </w:r>
      <w:r w:rsidR="00AC238E">
        <w:t>ystém</w:t>
      </w:r>
      <w:r>
        <w:t>u</w:t>
      </w:r>
      <w:r w:rsidR="00AC238E">
        <w:t xml:space="preserve"> bude možné previazať s účtami AD, prípadne s tzv. </w:t>
      </w:r>
      <w:proofErr w:type="spellStart"/>
      <w:r w:rsidR="00AC238E">
        <w:t>G</w:t>
      </w:r>
      <w:r w:rsidR="003C3A36">
        <w:t>luu</w:t>
      </w:r>
      <w:proofErr w:type="spellEnd"/>
      <w:r>
        <w:t xml:space="preserve"> schémou</w:t>
      </w:r>
      <w:r w:rsidR="00AC238E">
        <w:t>.</w:t>
      </w:r>
    </w:p>
    <w:p w14:paraId="29A80EFC" w14:textId="77777777" w:rsidR="00B8603B" w:rsidRDefault="00B8603B" w:rsidP="005201F2">
      <w:r>
        <w:t>Pre komunikáciu s RTU bude použitý komunikačný protokol IEC 60870-5-104.</w:t>
      </w:r>
      <w:r w:rsidR="00E04DFC">
        <w:t xml:space="preserve"> Protokol musí mať implementovanú funkčnosť časovej synchronizácie</w:t>
      </w:r>
      <w:r w:rsidR="00C45EB7">
        <w:t xml:space="preserve"> a isté aplikačné</w:t>
      </w:r>
      <w:r w:rsidR="00D01EF7">
        <w:t xml:space="preserve"> (popísané v kapitole 3.2.2)</w:t>
      </w:r>
      <w:r w:rsidR="00C45EB7">
        <w:t xml:space="preserve"> nie protokolové špecifiká KS.</w:t>
      </w:r>
    </w:p>
    <w:p w14:paraId="2F53AB72" w14:textId="648D6D93" w:rsidR="00E04DFC" w:rsidRDefault="00E04DFC" w:rsidP="005201F2">
      <w:r>
        <w:t xml:space="preserve">Požadujeme implementáciu </w:t>
      </w:r>
      <w:proofErr w:type="spellStart"/>
      <w:r>
        <w:t>meteringových</w:t>
      </w:r>
      <w:proofErr w:type="spellEnd"/>
      <w:r>
        <w:t xml:space="preserve"> protoko</w:t>
      </w:r>
      <w:r w:rsidR="00353030">
        <w:t>lov – DLMS/COSEM, MODBUS, M-BUS</w:t>
      </w:r>
      <w:del w:id="33" w:author="Autor">
        <w:r w:rsidR="00353030" w:rsidDel="00976EC3">
          <w:delText xml:space="preserve"> a </w:delText>
        </w:r>
        <w:r w:rsidR="00563C11" w:rsidDel="00976EC3">
          <w:delText>proprietárne protokoly v súčasnosti v SPP-D používaných</w:delText>
        </w:r>
        <w:r w:rsidDel="00976EC3">
          <w:delText xml:space="preserve"> prepočítav</w:delText>
        </w:r>
        <w:r w:rsidR="00353030" w:rsidDel="00976EC3">
          <w:delText>ačov s integrovaným modemom</w:delText>
        </w:r>
      </w:del>
      <w:r w:rsidR="00353030">
        <w:t>.</w:t>
      </w:r>
      <w:r w:rsidR="00563C11">
        <w:t xml:space="preserve"> Systém tiež musí byť otvorený pre doplnenie ďalších proprietárnych </w:t>
      </w:r>
      <w:r w:rsidR="00C45EB7">
        <w:t>a</w:t>
      </w:r>
      <w:del w:id="34" w:author="Autor">
        <w:r w:rsidR="00C45EB7" w:rsidDel="00976EC3">
          <w:delText>j</w:delText>
        </w:r>
      </w:del>
      <w:r w:rsidR="00C45EB7">
        <w:t xml:space="preserve"> štandardizovaných </w:t>
      </w:r>
      <w:r w:rsidR="00563C11">
        <w:t>protokolov.</w:t>
      </w:r>
    </w:p>
    <w:p w14:paraId="37E4FC59" w14:textId="77777777" w:rsidR="00B8603B" w:rsidRDefault="00B8603B" w:rsidP="005201F2">
      <w:r>
        <w:t>Systém obsahuje rozhrania na prístup k dátam archívnej, konfiguračnej a </w:t>
      </w:r>
      <w:proofErr w:type="spellStart"/>
      <w:r>
        <w:t>realtime</w:t>
      </w:r>
      <w:proofErr w:type="spellEnd"/>
      <w:r>
        <w:t xml:space="preserve"> databázy</w:t>
      </w:r>
      <w:r w:rsidR="00C45EB7">
        <w:t xml:space="preserve"> (SQL,</w:t>
      </w:r>
      <w:r w:rsidR="000D7D39">
        <w:t xml:space="preserve"> </w:t>
      </w:r>
      <w:r w:rsidR="00C45EB7">
        <w:t>WS,</w:t>
      </w:r>
      <w:r w:rsidR="000D7D39">
        <w:t xml:space="preserve"> </w:t>
      </w:r>
      <w:proofErr w:type="spellStart"/>
      <w:r w:rsidR="00C45EB7">
        <w:t>RestAPI</w:t>
      </w:r>
      <w:proofErr w:type="spellEnd"/>
      <w:r w:rsidR="00C45EB7">
        <w:t>)</w:t>
      </w:r>
      <w:r w:rsidR="000D7D39">
        <w:t>.</w:t>
      </w:r>
    </w:p>
    <w:p w14:paraId="66B1A431" w14:textId="77777777" w:rsidR="00E427EC" w:rsidRDefault="00B8603B" w:rsidP="00E427EC">
      <w:r>
        <w:lastRenderedPageBreak/>
        <w:t>Systém bude pred spustením produkčnej prevádzky podrobený tzv. penetračným testom za účelom zistenia stavu kybernetickej bezpečnosti systému.</w:t>
      </w:r>
      <w:r w:rsidR="002F54A8">
        <w:t xml:space="preserve"> </w:t>
      </w:r>
      <w:r w:rsidR="002F54A8" w:rsidRPr="002F54A8">
        <w:t>Penetračný test bude v réžii SPP-D. Od dodávateľa sa vyžaduje spolupráca ako aj následné odstránenie zistených nedostatkov.</w:t>
      </w:r>
    </w:p>
    <w:p w14:paraId="47F4DF0A" w14:textId="31FB0A84" w:rsidR="00E427EC" w:rsidRDefault="00E427EC" w:rsidP="00E427EC">
      <w:r>
        <w:t xml:space="preserve">Systém, jeho implementácia, prevádzka ako aj činnosti zabezpečované dodávateľom musia </w:t>
      </w:r>
      <w:del w:id="35" w:author="Autor">
        <w:r w:rsidDel="001900A9">
          <w:delText xml:space="preserve">dodržiavať internú bezpečnostnú smernicu spoločnosti SPP-D ako aj </w:delText>
        </w:r>
      </w:del>
      <w:ins w:id="36" w:author="Autor">
        <w:r w:rsidR="001900A9" w:rsidRPr="001900A9">
          <w:rPr>
            <w:rFonts w:cstheme="minorHAnsi"/>
          </w:rPr>
          <w:t xml:space="preserve">spĺňať </w:t>
        </w:r>
        <w:r w:rsidR="001900A9" w:rsidRPr="00976D79">
          <w:rPr>
            <w:rFonts w:cstheme="minorHAnsi"/>
          </w:rPr>
          <w:t>požiadavk</w:t>
        </w:r>
        <w:r w:rsidR="001900A9">
          <w:rPr>
            <w:rFonts w:cstheme="minorHAnsi"/>
          </w:rPr>
          <w:t>y</w:t>
        </w:r>
        <w:r w:rsidR="001900A9" w:rsidRPr="00976D79">
          <w:rPr>
            <w:rFonts w:cstheme="minorHAnsi"/>
          </w:rPr>
          <w:t xml:space="preserve"> metodiky penetračných testov OWASP a OSSTMM</w:t>
        </w:r>
        <w:r w:rsidR="001900A9" w:rsidRPr="001900A9">
          <w:rPr>
            <w:rFonts w:cstheme="minorHAnsi"/>
          </w:rPr>
          <w:t xml:space="preserve"> </w:t>
        </w:r>
        <w:r w:rsidR="001900A9">
          <w:rPr>
            <w:rFonts w:cstheme="minorHAnsi"/>
          </w:rPr>
          <w:t xml:space="preserve">a taktiež </w:t>
        </w:r>
      </w:ins>
      <w:r w:rsidRPr="001900A9">
        <w:rPr>
          <w:rFonts w:cstheme="minorHAnsi"/>
        </w:rPr>
        <w:t>vš</w:t>
      </w:r>
      <w:r>
        <w:t xml:space="preserve">etky požiadavky zákona 69/2018 </w:t>
      </w:r>
      <w:proofErr w:type="spellStart"/>
      <w:r>
        <w:t>Zz</w:t>
      </w:r>
      <w:proofErr w:type="spellEnd"/>
      <w:r>
        <w:t>. (Zákona o kybernetickej bezpečnosti), keďže SCADA systém SPP-D je týmto zákonom kategorizovaný ako základná služba.</w:t>
      </w:r>
    </w:p>
    <w:p w14:paraId="181D6A69" w14:textId="77777777" w:rsidR="002F1C20" w:rsidRDefault="002F1C20" w:rsidP="005201F2"/>
    <w:p w14:paraId="3B880793" w14:textId="77777777" w:rsidR="002457D4" w:rsidRDefault="002457D4" w:rsidP="006179E5">
      <w:pPr>
        <w:pStyle w:val="Nadpis2"/>
        <w:numPr>
          <w:ilvl w:val="1"/>
          <w:numId w:val="12"/>
        </w:numPr>
      </w:pPr>
      <w:bookmarkStart w:id="37" w:name="_Toc78193235"/>
      <w:r>
        <w:t>HW a SW požiadavky na systém</w:t>
      </w:r>
      <w:bookmarkEnd w:id="37"/>
    </w:p>
    <w:p w14:paraId="6C976C8A" w14:textId="77777777" w:rsidR="00A56605" w:rsidRDefault="00A56605" w:rsidP="00A56605"/>
    <w:p w14:paraId="082BD7AF" w14:textId="77777777" w:rsidR="0096043F" w:rsidRDefault="0096043F" w:rsidP="00A56605">
      <w:r>
        <w:t>Voľba platforiem OS a DB je na dodávateľovi.</w:t>
      </w:r>
    </w:p>
    <w:p w14:paraId="14FDF745" w14:textId="77777777" w:rsidR="00791FC7" w:rsidRDefault="00791FC7" w:rsidP="00A56605">
      <w:r>
        <w:t>Dispečerské a administrátorské pracovné stanice spolu s tlačiarňami budú súčasťou dodávky nového SCADA systému v zmysle popisu v kap. 4.1.</w:t>
      </w:r>
    </w:p>
    <w:p w14:paraId="2755F6E5" w14:textId="788B764D" w:rsidR="007862ED" w:rsidRPr="00F72B56" w:rsidRDefault="007862ED" w:rsidP="00A56605">
      <w:r w:rsidRPr="00F72B56">
        <w:t>Obstarávateľovi následne po realizácii tohto verejného obstarávania</w:t>
      </w:r>
      <w:r w:rsidR="00F72B56">
        <w:t xml:space="preserve"> (nového SCADA systému)</w:t>
      </w:r>
      <w:r w:rsidRPr="00F72B56">
        <w:t xml:space="preserve"> vznikne potreba rozšíriť</w:t>
      </w:r>
      <w:r w:rsidR="00F72B56">
        <w:t xml:space="preserve"> existujúci</w:t>
      </w:r>
      <w:r w:rsidRPr="00F72B56">
        <w:t xml:space="preserve"> interný </w:t>
      </w:r>
      <w:proofErr w:type="spellStart"/>
      <w:r w:rsidRPr="00F72B56">
        <w:t>cloud</w:t>
      </w:r>
      <w:proofErr w:type="spellEnd"/>
      <w:r w:rsidRPr="00F72B56">
        <w:t xml:space="preserve">, </w:t>
      </w:r>
      <w:r w:rsidR="00A15AFE">
        <w:t>ktorá</w:t>
      </w:r>
      <w:r w:rsidRPr="00F72B56">
        <w:t xml:space="preserve"> bude predmetom osobitného obstarávacieho procesu. Špecifikácia </w:t>
      </w:r>
      <w:r w:rsidR="00A15AFE">
        <w:t xml:space="preserve">predpokladanej konfigurácie a parametrov </w:t>
      </w:r>
      <w:r w:rsidRPr="00F72B56">
        <w:t xml:space="preserve">tohto rozšírenia </w:t>
      </w:r>
      <w:r w:rsidR="00A15AFE">
        <w:t xml:space="preserve">existujúceho </w:t>
      </w:r>
      <w:proofErr w:type="spellStart"/>
      <w:r w:rsidR="00A15AFE">
        <w:t>cloudu</w:t>
      </w:r>
      <w:proofErr w:type="spellEnd"/>
      <w:r w:rsidR="00A15AFE">
        <w:t xml:space="preserve"> SPP-D </w:t>
      </w:r>
      <w:r w:rsidRPr="00F72B56">
        <w:t xml:space="preserve">je uvedená v prílohe </w:t>
      </w:r>
      <w:r w:rsidR="007E03EA" w:rsidRPr="00F72B56">
        <w:t>A</w:t>
      </w:r>
      <w:r w:rsidRPr="00F72B56">
        <w:t>.</w:t>
      </w:r>
    </w:p>
    <w:p w14:paraId="38F5105C" w14:textId="0FACADD8" w:rsidR="008900B0" w:rsidRPr="00F72B56" w:rsidRDefault="007862ED" w:rsidP="00A56605">
      <w:r w:rsidRPr="00F72B56">
        <w:t>D</w:t>
      </w:r>
      <w:r w:rsidR="008900B0" w:rsidRPr="00F72B56">
        <w:t>odávateľ</w:t>
      </w:r>
      <w:r w:rsidRPr="00F72B56">
        <w:t xml:space="preserve"> </w:t>
      </w:r>
      <w:r w:rsidR="00A15AFE">
        <w:t xml:space="preserve">navrhne nový SCADA systém tak, aby z hľadiska zabezpečenia jeho funkcionality vyhovoval predpokladanej konfigurácii a parametrom rozšírenia existujúceho </w:t>
      </w:r>
      <w:proofErr w:type="spellStart"/>
      <w:r w:rsidR="00A15AFE">
        <w:t>cloudu</w:t>
      </w:r>
      <w:proofErr w:type="spellEnd"/>
      <w:r w:rsidR="00A15AFE">
        <w:t xml:space="preserve"> SPP-D, ktoré sú uvedené v prílohe A. Tým nie je vylúčená možnosť úpravy </w:t>
      </w:r>
      <w:r w:rsidRPr="00F72B56">
        <w:t>požiadav</w:t>
      </w:r>
      <w:r w:rsidR="00A15AFE">
        <w:t>iek</w:t>
      </w:r>
      <w:r w:rsidRPr="00F72B56">
        <w:t xml:space="preserve"> na HW a SW </w:t>
      </w:r>
      <w:r w:rsidR="00A15AFE">
        <w:t xml:space="preserve">predpokladaných na rozšírenia </w:t>
      </w:r>
      <w:r w:rsidRPr="00F72B56">
        <w:t xml:space="preserve">interného </w:t>
      </w:r>
      <w:proofErr w:type="spellStart"/>
      <w:r w:rsidRPr="00F72B56">
        <w:t>cloudu</w:t>
      </w:r>
      <w:proofErr w:type="spellEnd"/>
      <w:r w:rsidRPr="00F72B56">
        <w:t xml:space="preserve"> </w:t>
      </w:r>
      <w:r w:rsidR="00A15AFE">
        <w:t>SPP-D v zmysle návrhov a</w:t>
      </w:r>
      <w:r w:rsidR="00B6043C">
        <w:t> </w:t>
      </w:r>
      <w:r w:rsidR="00A15AFE">
        <w:t>pripomienok</w:t>
      </w:r>
      <w:r w:rsidR="00B6043C">
        <w:t xml:space="preserve"> dodávateľa (</w:t>
      </w:r>
      <w:r w:rsidR="008900B0" w:rsidRPr="00F72B56">
        <w:t xml:space="preserve">napr. </w:t>
      </w:r>
      <w:r w:rsidR="00B6043C">
        <w:t xml:space="preserve">iný vyžadovaný </w:t>
      </w:r>
      <w:r w:rsidR="008900B0" w:rsidRPr="00F72B56">
        <w:t xml:space="preserve">HW, </w:t>
      </w:r>
      <w:r w:rsidR="00B6043C">
        <w:t xml:space="preserve">potreba </w:t>
      </w:r>
      <w:r w:rsidR="008900B0" w:rsidRPr="00F72B56">
        <w:t>navýšeni</w:t>
      </w:r>
      <w:r w:rsidR="00B6043C">
        <w:t>a</w:t>
      </w:r>
      <w:r w:rsidR="008900B0" w:rsidRPr="00F72B56">
        <w:t xml:space="preserve"> kapacity diskového priestoru alebo iné licencie než sú uvedené v prílohe </w:t>
      </w:r>
      <w:r w:rsidR="007E03EA" w:rsidRPr="00F72B56">
        <w:t>A</w:t>
      </w:r>
      <w:r w:rsidR="00B6043C">
        <w:t>), pričom rokovania o takýchto úpravách budú možné predovšetkým v rámci Technického predkola realizovaného verejného obstarávania</w:t>
      </w:r>
      <w:r w:rsidR="008900B0" w:rsidRPr="00F72B56">
        <w:t xml:space="preserve">. </w:t>
      </w:r>
    </w:p>
    <w:p w14:paraId="3514D3E4" w14:textId="77777777" w:rsidR="00371144" w:rsidRPr="00F72B56" w:rsidRDefault="00AC238E" w:rsidP="00A56605">
      <w:r w:rsidRPr="00F72B56">
        <w:t xml:space="preserve">Ako bolo vyššie popísané, voľba HW a SW pre </w:t>
      </w:r>
      <w:proofErr w:type="spellStart"/>
      <w:r w:rsidRPr="00F72B56">
        <w:t>štvormonitorové</w:t>
      </w:r>
      <w:proofErr w:type="spellEnd"/>
      <w:r w:rsidRPr="00F72B56">
        <w:t xml:space="preserve"> dispečerské (6 ks) a </w:t>
      </w:r>
      <w:proofErr w:type="spellStart"/>
      <w:r w:rsidRPr="00F72B56">
        <w:t>dvojmonitorové</w:t>
      </w:r>
      <w:proofErr w:type="spellEnd"/>
      <w:r w:rsidRPr="00F72B56">
        <w:t xml:space="preserve"> administrátorské pracovné stanice (3 ks) je na dodávateľovi.</w:t>
      </w:r>
      <w:r w:rsidR="000B14C4" w:rsidRPr="00F72B56">
        <w:t xml:space="preserve"> Kvôli zníženiu hlučnosti preferujeme umiestnenie </w:t>
      </w:r>
      <w:proofErr w:type="spellStart"/>
      <w:r w:rsidR="000B14C4" w:rsidRPr="00F72B56">
        <w:t>disp</w:t>
      </w:r>
      <w:proofErr w:type="spellEnd"/>
      <w:r w:rsidR="000B14C4" w:rsidRPr="00F72B56">
        <w:t xml:space="preserve">. prac. staníc mimo dispečerskej sály s umiestnením monitoru, klávesnice a myši na </w:t>
      </w:r>
      <w:proofErr w:type="spellStart"/>
      <w:r w:rsidR="000B14C4" w:rsidRPr="00F72B56">
        <w:t>disp</w:t>
      </w:r>
      <w:proofErr w:type="spellEnd"/>
      <w:r w:rsidR="000B14C4" w:rsidRPr="00F72B56">
        <w:t>. sále (prepojenie káblom v podlahe, bezdrôtové pripojenie).</w:t>
      </w:r>
    </w:p>
    <w:p w14:paraId="0040167D" w14:textId="7C39616A" w:rsidR="00F72B56" w:rsidRDefault="00465B27" w:rsidP="00A56605">
      <w:r w:rsidRPr="00F72B56">
        <w:t>Každý dispečing a správcovia SCADA budú vybavený tlačiarňou (teda spolu 4 ks).</w:t>
      </w:r>
    </w:p>
    <w:p w14:paraId="6BAF41EF" w14:textId="77777777" w:rsidR="00B0663E" w:rsidRDefault="00B0663E" w:rsidP="00A56605"/>
    <w:p w14:paraId="3D8166D5" w14:textId="77777777" w:rsidR="00A56605" w:rsidRDefault="006179E5" w:rsidP="00A56605">
      <w:pPr>
        <w:pStyle w:val="Nadpis2"/>
      </w:pPr>
      <w:bookmarkStart w:id="38" w:name="_Toc78193236"/>
      <w:r>
        <w:t>4.4</w:t>
      </w:r>
      <w:r>
        <w:tab/>
      </w:r>
      <w:r w:rsidR="00A56605">
        <w:t>Migrácia dát</w:t>
      </w:r>
      <w:bookmarkEnd w:id="38"/>
    </w:p>
    <w:p w14:paraId="2852E0B5" w14:textId="77777777" w:rsidR="00A56605" w:rsidRDefault="00A56605" w:rsidP="00A56605"/>
    <w:p w14:paraId="0E8345BE" w14:textId="77777777" w:rsidR="005201F2" w:rsidRDefault="005201F2" w:rsidP="005201F2">
      <w:r>
        <w:t xml:space="preserve">V rámci obnovy SCADA bude nutná migrácia dátových bodov a ich parametrov, migrácia </w:t>
      </w:r>
      <w:r w:rsidR="00337502">
        <w:t xml:space="preserve">používateľských aj systémových </w:t>
      </w:r>
      <w:proofErr w:type="spellStart"/>
      <w:r>
        <w:t>scriptov</w:t>
      </w:r>
      <w:proofErr w:type="spellEnd"/>
      <w:r>
        <w:t xml:space="preserve">, používateľských účtov, </w:t>
      </w:r>
      <w:proofErr w:type="spellStart"/>
      <w:r>
        <w:t>worldmáp</w:t>
      </w:r>
      <w:proofErr w:type="spellEnd"/>
      <w:r>
        <w:t>/obrázkov, archívnych dát.</w:t>
      </w:r>
    </w:p>
    <w:p w14:paraId="5D173029" w14:textId="2C7F9D78" w:rsidR="005201F2" w:rsidRDefault="005201F2" w:rsidP="005201F2">
      <w:del w:id="39" w:author="Autor">
        <w:r w:rsidDel="001900A9">
          <w:delText>Nakoľko nie všetky parametre súčasného systému sú pre administrátorov SPP-D dostupné, bude nutná spolupráca dodávateľa nového SCADA systému s dodávateľom (Siemens) súčasného systému (Spectrum Power 4). Túto spoluprácu bude musieť dodávateľ nového SCADA systému riešiť vo vlastnej réžii.</w:delText>
        </w:r>
      </w:del>
    </w:p>
    <w:p w14:paraId="5D9F8031" w14:textId="77777777" w:rsidR="00A56605" w:rsidRDefault="006179E5" w:rsidP="00A56605">
      <w:pPr>
        <w:pStyle w:val="Nadpis3"/>
      </w:pPr>
      <w:bookmarkStart w:id="40" w:name="_Toc78193237"/>
      <w:r>
        <w:lastRenderedPageBreak/>
        <w:t>4.4.1</w:t>
      </w:r>
      <w:r>
        <w:tab/>
      </w:r>
      <w:r w:rsidR="00A56605">
        <w:t xml:space="preserve">Migrácia </w:t>
      </w:r>
      <w:proofErr w:type="spellStart"/>
      <w:r w:rsidR="00A56605">
        <w:t>realtime</w:t>
      </w:r>
      <w:proofErr w:type="spellEnd"/>
      <w:r w:rsidR="00A56605">
        <w:t xml:space="preserve"> funkčností, </w:t>
      </w:r>
      <w:proofErr w:type="spellStart"/>
      <w:r w:rsidR="00A56605">
        <w:t>parametrizačných</w:t>
      </w:r>
      <w:proofErr w:type="spellEnd"/>
      <w:r w:rsidR="00A56605">
        <w:t xml:space="preserve"> dát a</w:t>
      </w:r>
      <w:r w:rsidR="00B0663E">
        <w:t> </w:t>
      </w:r>
      <w:r w:rsidR="00A56605">
        <w:t>obrázkov</w:t>
      </w:r>
      <w:bookmarkEnd w:id="40"/>
    </w:p>
    <w:p w14:paraId="4B05B5D6" w14:textId="77777777" w:rsidR="00B0663E" w:rsidRPr="00B0663E" w:rsidRDefault="00B0663E" w:rsidP="00B0663E"/>
    <w:p w14:paraId="351DAB02" w14:textId="77777777" w:rsidR="00A56605" w:rsidRDefault="00A56605" w:rsidP="00A56605">
      <w:r>
        <w:t xml:space="preserve">Migrácia </w:t>
      </w:r>
      <w:proofErr w:type="spellStart"/>
      <w:r>
        <w:t>scriptov</w:t>
      </w:r>
      <w:proofErr w:type="spellEnd"/>
      <w:r w:rsidR="00B0663E">
        <w:t xml:space="preserve">, RTU a kom. parametrov, elementov a kom. adries, element typov, rozhodovacích tabuliek, </w:t>
      </w:r>
      <w:proofErr w:type="spellStart"/>
      <w:r w:rsidR="00B0663E">
        <w:t>worldmáp</w:t>
      </w:r>
      <w:proofErr w:type="spellEnd"/>
      <w:r w:rsidR="00B0663E">
        <w:t xml:space="preserve"> a ich segmentov.</w:t>
      </w:r>
    </w:p>
    <w:p w14:paraId="4E364484" w14:textId="77777777" w:rsidR="00A56605" w:rsidRDefault="006179E5" w:rsidP="00A56605">
      <w:pPr>
        <w:pStyle w:val="Nadpis3"/>
      </w:pPr>
      <w:bookmarkStart w:id="41" w:name="_Toc78193238"/>
      <w:r>
        <w:t>4.4.2</w:t>
      </w:r>
      <w:r>
        <w:tab/>
      </w:r>
      <w:r w:rsidR="00A56605">
        <w:t>Migrácia archívnych dát</w:t>
      </w:r>
      <w:bookmarkEnd w:id="41"/>
    </w:p>
    <w:p w14:paraId="12EF5F29" w14:textId="77777777" w:rsidR="00B0663E" w:rsidRPr="00B0663E" w:rsidRDefault="00B0663E" w:rsidP="00B0663E"/>
    <w:p w14:paraId="04226E42" w14:textId="77777777" w:rsidR="002457D4" w:rsidRDefault="00B0663E" w:rsidP="002457D4">
      <w:r>
        <w:t>Migrácia spontánnych dát dva roky do minulosti od spustenia produkčnej prevádzky nového SCADA systému, s možnosťou vytvárania časových rezov nad týmito dátami – 5 min., 1 hod., 1 deň.</w:t>
      </w:r>
    </w:p>
    <w:p w14:paraId="37EC7C98" w14:textId="77777777" w:rsidR="00B0663E" w:rsidRDefault="00B0663E" w:rsidP="002457D4"/>
    <w:p w14:paraId="0674A9EA" w14:textId="77777777" w:rsidR="00A56605" w:rsidRDefault="006179E5" w:rsidP="00A56605">
      <w:pPr>
        <w:pStyle w:val="Nadpis2"/>
      </w:pPr>
      <w:bookmarkStart w:id="42" w:name="_Toc78193239"/>
      <w:r>
        <w:t>4.5</w:t>
      </w:r>
      <w:r>
        <w:tab/>
      </w:r>
      <w:r w:rsidR="00A56605">
        <w:t xml:space="preserve">Programovanie, tvorba </w:t>
      </w:r>
      <w:proofErr w:type="spellStart"/>
      <w:r w:rsidR="00A56605">
        <w:t>scriptov</w:t>
      </w:r>
      <w:bookmarkEnd w:id="42"/>
      <w:proofErr w:type="spellEnd"/>
    </w:p>
    <w:p w14:paraId="44A72F8E" w14:textId="77777777" w:rsidR="00A56605" w:rsidRDefault="00A56605" w:rsidP="00A56605"/>
    <w:p w14:paraId="5CD8213E" w14:textId="5FB5A637" w:rsidR="0096043F" w:rsidRDefault="0096043F" w:rsidP="00A56605">
      <w:pPr>
        <w:rPr>
          <w:ins w:id="43" w:author="Autor"/>
        </w:rPr>
      </w:pPr>
      <w:r>
        <w:t xml:space="preserve">Nový SCADA systém musí obsahovať nástroj na prácu s aktuálnymi </w:t>
      </w:r>
      <w:proofErr w:type="spellStart"/>
      <w:r>
        <w:t>zmigrovanými</w:t>
      </w:r>
      <w:proofErr w:type="spellEnd"/>
      <w:r>
        <w:t xml:space="preserve"> </w:t>
      </w:r>
      <w:proofErr w:type="spellStart"/>
      <w:r>
        <w:t>scriptami</w:t>
      </w:r>
      <w:proofErr w:type="spellEnd"/>
      <w:ins w:id="44" w:author="Autor">
        <w:r w:rsidR="000B106B">
          <w:t xml:space="preserve"> </w:t>
        </w:r>
      </w:ins>
      <w:del w:id="45" w:author="Autor">
        <w:r w:rsidDel="000B106B">
          <w:delText xml:space="preserve"> </w:delText>
        </w:r>
      </w:del>
      <w:r>
        <w:t xml:space="preserve">ako aj na vytváranie nových </w:t>
      </w:r>
      <w:proofErr w:type="spellStart"/>
      <w:r>
        <w:t>scriptov</w:t>
      </w:r>
      <w:proofErr w:type="spellEnd"/>
      <w:r>
        <w:t>.</w:t>
      </w:r>
    </w:p>
    <w:p w14:paraId="0B57C189" w14:textId="26536A4A" w:rsidR="000B106B" w:rsidRDefault="000B106B" w:rsidP="00A56605">
      <w:proofErr w:type="spellStart"/>
      <w:ins w:id="46" w:author="Autor">
        <w:r>
          <w:t>Scripty</w:t>
        </w:r>
        <w:proofErr w:type="spellEnd"/>
        <w:r>
          <w:t>, ktoré budú migrované, sú vytvorenými v</w:t>
        </w:r>
        <w:r w:rsidR="00346846">
          <w:t> </w:t>
        </w:r>
        <w:proofErr w:type="spellStart"/>
        <w:r>
          <w:t>korn</w:t>
        </w:r>
        <w:proofErr w:type="spellEnd"/>
        <w:r w:rsidR="00346846">
          <w:t xml:space="preserve"> </w:t>
        </w:r>
        <w:proofErr w:type="spellStart"/>
        <w:r>
          <w:t>shel</w:t>
        </w:r>
        <w:r w:rsidR="00346846">
          <w:t>l</w:t>
        </w:r>
        <w:proofErr w:type="spellEnd"/>
        <w:r>
          <w:t xml:space="preserve"> </w:t>
        </w:r>
        <w:proofErr w:type="spellStart"/>
        <w:r>
          <w:t>scriptovacom</w:t>
        </w:r>
        <w:proofErr w:type="spellEnd"/>
        <w:r>
          <w:t xml:space="preserve"> jazyku. Časť </w:t>
        </w:r>
        <w:proofErr w:type="spellStart"/>
        <w:r>
          <w:t>scriptov</w:t>
        </w:r>
        <w:proofErr w:type="spellEnd"/>
        <w:r>
          <w:t xml:space="preserve"> je periodicky spúšťaná, časť </w:t>
        </w:r>
        <w:proofErr w:type="spellStart"/>
        <w:r>
          <w:t>scriptov</w:t>
        </w:r>
        <w:proofErr w:type="spellEnd"/>
        <w:r>
          <w:t xml:space="preserve"> obsahuje grafické prostredie (ktoré bude tiež predmetom migrácie), v ktorom má používateľ možnosť vyberať parametre </w:t>
        </w:r>
        <w:proofErr w:type="spellStart"/>
        <w:r>
          <w:t>scriptu</w:t>
        </w:r>
        <w:proofErr w:type="spellEnd"/>
        <w:r>
          <w:t xml:space="preserve"> a následne </w:t>
        </w:r>
        <w:proofErr w:type="spellStart"/>
        <w:r>
          <w:t>script</w:t>
        </w:r>
        <w:proofErr w:type="spellEnd"/>
        <w:r>
          <w:t xml:space="preserve"> s navolenými parametrami spúšťať.</w:t>
        </w:r>
      </w:ins>
    </w:p>
    <w:p w14:paraId="6A802C60" w14:textId="77777777" w:rsidR="00B0663E" w:rsidRPr="00A56605" w:rsidRDefault="00B0663E" w:rsidP="00A56605"/>
    <w:p w14:paraId="52334B72" w14:textId="77777777" w:rsidR="002457D4" w:rsidRDefault="006179E5" w:rsidP="002457D4">
      <w:pPr>
        <w:pStyle w:val="Nadpis2"/>
      </w:pPr>
      <w:bookmarkStart w:id="47" w:name="_Toc78193240"/>
      <w:r>
        <w:t>4.6</w:t>
      </w:r>
      <w:r>
        <w:tab/>
      </w:r>
      <w:r w:rsidR="002457D4">
        <w:t>Záložný systém/dispečing</w:t>
      </w:r>
      <w:bookmarkEnd w:id="47"/>
    </w:p>
    <w:p w14:paraId="14E235D3" w14:textId="77777777" w:rsidR="00A56605" w:rsidRDefault="00A56605" w:rsidP="00A56605"/>
    <w:p w14:paraId="45379839" w14:textId="77777777" w:rsidR="0096043F" w:rsidRDefault="0096043F" w:rsidP="0096043F">
      <w:r>
        <w:t>Systém bude pozostávať z hlavného a záložného systému, pričom prepínanie riadiacich funkcií bude manuálne.</w:t>
      </w:r>
    </w:p>
    <w:p w14:paraId="00D7A1DF" w14:textId="77777777" w:rsidR="0096043F" w:rsidRDefault="0096043F" w:rsidP="0096043F">
      <w:r>
        <w:t xml:space="preserve">Každá funkčnosť (parametrizácia, </w:t>
      </w:r>
      <w:proofErr w:type="spellStart"/>
      <w:r>
        <w:t>realtime</w:t>
      </w:r>
      <w:proofErr w:type="spellEnd"/>
      <w:r>
        <w:t>, archív) hlavného systému bude v prevedení hot-</w:t>
      </w:r>
      <w:proofErr w:type="spellStart"/>
      <w:r>
        <w:t>standby</w:t>
      </w:r>
      <w:proofErr w:type="spellEnd"/>
      <w:r>
        <w:t>.</w:t>
      </w:r>
    </w:p>
    <w:p w14:paraId="6B698F59" w14:textId="77777777" w:rsidR="0096043F" w:rsidRDefault="0096043F" w:rsidP="00A56605">
      <w:r>
        <w:t>Prepínanie riadiacich funkcií na záložný systém bude raz ročne testované za účasti dodávateľa systému.</w:t>
      </w:r>
    </w:p>
    <w:p w14:paraId="4BAD3109" w14:textId="77777777" w:rsidR="0096043F" w:rsidRDefault="0096043F" w:rsidP="00A56605"/>
    <w:p w14:paraId="4E3EF445" w14:textId="77777777" w:rsidR="00A56605" w:rsidRDefault="006179E5" w:rsidP="00A56605">
      <w:pPr>
        <w:pStyle w:val="Nadpis2"/>
      </w:pPr>
      <w:bookmarkStart w:id="48" w:name="_Toc78193241"/>
      <w:r>
        <w:t>4.7</w:t>
      </w:r>
      <w:r>
        <w:tab/>
      </w:r>
      <w:r w:rsidR="00A56605">
        <w:t>Testovací systém</w:t>
      </w:r>
      <w:bookmarkEnd w:id="48"/>
    </w:p>
    <w:p w14:paraId="602DD847" w14:textId="77777777" w:rsidR="00A56605" w:rsidRDefault="00A56605" w:rsidP="00A56605"/>
    <w:p w14:paraId="59CEF422" w14:textId="77777777" w:rsidR="002F54A8" w:rsidRDefault="00353030" w:rsidP="00A56605">
      <w:r>
        <w:t>Dodaný SCADA systém bude obsahovať</w:t>
      </w:r>
      <w:r w:rsidR="002F54A8" w:rsidRPr="002F54A8">
        <w:t xml:space="preserve"> tréningové alebo testovacie módy, kde je možné bez dopadu na reálne dáta testovať nové alebo upravené funkčnosti.</w:t>
      </w:r>
    </w:p>
    <w:p w14:paraId="73789C1B" w14:textId="77777777" w:rsidR="0097298B" w:rsidRDefault="0097298B" w:rsidP="00A56605">
      <w:r>
        <w:t>Ako súčasť dod</w:t>
      </w:r>
      <w:r w:rsidR="00353030">
        <w:t>á</w:t>
      </w:r>
      <w:r>
        <w:t xml:space="preserve">vky systému požadujeme testovacie prostredie, ktoré bude svojou architektúrou a funkciami kopírovať prevádzkové prostredie, kde bude možné testovať nasadzovanie nových funkcionalít, updaty, </w:t>
      </w:r>
      <w:proofErr w:type="spellStart"/>
      <w:r>
        <w:t>patchovanie</w:t>
      </w:r>
      <w:proofErr w:type="spellEnd"/>
      <w:r>
        <w:t xml:space="preserve"> systému ako aj prípadné školenia, ktoré si budú vyžadovať manipuláciu s dátami a systémovými nastaveniami (napr. administrátorské školenie).</w:t>
      </w:r>
    </w:p>
    <w:p w14:paraId="7509BD41" w14:textId="77777777" w:rsidR="002F54A8" w:rsidRDefault="002F54A8" w:rsidP="00A56605"/>
    <w:p w14:paraId="11AE53C9" w14:textId="77777777" w:rsidR="00A56605" w:rsidRPr="00A56605" w:rsidRDefault="006179E5" w:rsidP="00A56605">
      <w:pPr>
        <w:pStyle w:val="Nadpis2"/>
      </w:pPr>
      <w:bookmarkStart w:id="49" w:name="_Toc78193242"/>
      <w:r>
        <w:t>4.8</w:t>
      </w:r>
      <w:r>
        <w:tab/>
      </w:r>
      <w:r w:rsidR="00A56605">
        <w:t>Rozhrania na ostatné IT systémy</w:t>
      </w:r>
      <w:bookmarkEnd w:id="49"/>
    </w:p>
    <w:p w14:paraId="67D11285" w14:textId="77777777" w:rsidR="006179E5" w:rsidRDefault="006179E5" w:rsidP="002457D4"/>
    <w:p w14:paraId="5AC0639D" w14:textId="77777777" w:rsidR="002457D4" w:rsidRDefault="006179E5" w:rsidP="002457D4">
      <w:r>
        <w:lastRenderedPageBreak/>
        <w:t>Pre nový systém budú implementované s</w:t>
      </w:r>
      <w:r w:rsidR="00A56605">
        <w:t>účasné</w:t>
      </w:r>
      <w:r>
        <w:t xml:space="preserve"> rozhrania podľa kapitoly 3.2.6</w:t>
      </w:r>
      <w:r w:rsidR="00A56605">
        <w:t xml:space="preserve"> </w:t>
      </w:r>
      <w:r>
        <w:t>a nové rozhranie na s</w:t>
      </w:r>
      <w:r w:rsidR="00E7707F">
        <w:t>y</w:t>
      </w:r>
      <w:r>
        <w:t xml:space="preserve">stém </w:t>
      </w:r>
      <w:r w:rsidR="00A56605">
        <w:t>GIS.</w:t>
      </w:r>
    </w:p>
    <w:p w14:paraId="21BA5C13" w14:textId="77777777" w:rsidR="0026675F" w:rsidRDefault="0026675F" w:rsidP="0026675F">
      <w:r>
        <w:t>Pre rozhranie na MPDR systém bude doplnená funkčnosť – text alarmu v </w:t>
      </w:r>
      <w:proofErr w:type="spellStart"/>
      <w:r>
        <w:t>realtime</w:t>
      </w:r>
      <w:proofErr w:type="spellEnd"/>
      <w:r>
        <w:t xml:space="preserve"> bude možné </w:t>
      </w:r>
      <w:proofErr w:type="spellStart"/>
      <w:r>
        <w:t>rozkliknúť</w:t>
      </w:r>
      <w:proofErr w:type="spellEnd"/>
      <w:r>
        <w:t xml:space="preserve"> a vybrať položku „vytvoriť hlásenie“, následne sa otvorí aplikácia MPDR a </w:t>
      </w:r>
      <w:proofErr w:type="spellStart"/>
      <w:r>
        <w:t>predvyplnia</w:t>
      </w:r>
      <w:proofErr w:type="spellEnd"/>
      <w:r>
        <w:t xml:space="preserve"> sa niektoré časti poruchového hlásenia (napr. číslo technického miesta, druh poruchy, ...)</w:t>
      </w:r>
      <w:r w:rsidR="00353030">
        <w:t>.</w:t>
      </w:r>
    </w:p>
    <w:p w14:paraId="056AF6CF" w14:textId="77777777" w:rsidR="007D5407" w:rsidRDefault="006179E5" w:rsidP="002457D4">
      <w:r>
        <w:t>Používame</w:t>
      </w:r>
      <w:r w:rsidR="007D5407" w:rsidRPr="007D5407">
        <w:t xml:space="preserve"> </w:t>
      </w:r>
      <w:proofErr w:type="spellStart"/>
      <w:r w:rsidR="007D5407" w:rsidRPr="007D5407">
        <w:t>Smallworld</w:t>
      </w:r>
      <w:proofErr w:type="spellEnd"/>
      <w:r w:rsidR="007D5407" w:rsidRPr="007D5407">
        <w:t xml:space="preserve"> GIS, čo je proprietárna DB</w:t>
      </w:r>
      <w:r w:rsidR="00304E9E">
        <w:t xml:space="preserve"> s</w:t>
      </w:r>
      <w:r w:rsidR="007D5407" w:rsidRPr="007D5407">
        <w:t xml:space="preserve"> web rozhrania</w:t>
      </w:r>
      <w:r w:rsidR="00304E9E">
        <w:t>mi, ktoré</w:t>
      </w:r>
      <w:r w:rsidR="007D5407" w:rsidRPr="007D5407">
        <w:t xml:space="preserve"> vracajú buď statické obrázky </w:t>
      </w:r>
      <w:r w:rsidR="00304E9E">
        <w:t>alebo</w:t>
      </w:r>
      <w:r w:rsidR="007D5407" w:rsidRPr="007D5407">
        <w:t xml:space="preserve"> XML</w:t>
      </w:r>
      <w:r w:rsidR="00304E9E">
        <w:t xml:space="preserve"> –</w:t>
      </w:r>
      <w:r w:rsidR="007D5407" w:rsidRPr="007D5407">
        <w:t xml:space="preserve"> teda</w:t>
      </w:r>
      <w:r w:rsidR="00304E9E">
        <w:t xml:space="preserve"> systém</w:t>
      </w:r>
      <w:r w:rsidR="007D5407" w:rsidRPr="007D5407">
        <w:t xml:space="preserve"> SCADA b</w:t>
      </w:r>
      <w:r w:rsidR="00304E9E">
        <w:t>ude</w:t>
      </w:r>
      <w:r w:rsidR="007D5407" w:rsidRPr="007D5407">
        <w:t xml:space="preserve"> zobrazova</w:t>
      </w:r>
      <w:r w:rsidR="00304E9E">
        <w:t>ť</w:t>
      </w:r>
      <w:r w:rsidR="007D5407" w:rsidRPr="007D5407">
        <w:t xml:space="preserve"> dáta cez rozhranie</w:t>
      </w:r>
      <w:r w:rsidR="00304E9E">
        <w:t>. U</w:t>
      </w:r>
      <w:r w:rsidR="007D5407" w:rsidRPr="007D5407">
        <w:t>klada</w:t>
      </w:r>
      <w:r w:rsidR="00304E9E">
        <w:t>nie</w:t>
      </w:r>
      <w:r w:rsidR="007D5407" w:rsidRPr="007D5407">
        <w:t xml:space="preserve"> GIS dát na strane SCADA</w:t>
      </w:r>
      <w:r w:rsidR="00304E9E">
        <w:t xml:space="preserve"> nepožadujeme</w:t>
      </w:r>
      <w:r w:rsidR="007D5407" w:rsidRPr="007D5407">
        <w:t>.</w:t>
      </w:r>
    </w:p>
    <w:p w14:paraId="738B15A0" w14:textId="77777777" w:rsidR="00A71B16" w:rsidRDefault="00A71B16" w:rsidP="002457D4">
      <w:r>
        <w:t>V obrázku technológie SCADA bude možné kliknutím na ikonu zobraziť mapu GIS, prípadne otvoriť aplikáciu GIS s mapou zodpovedajúcou technologickému objektu.</w:t>
      </w:r>
    </w:p>
    <w:p w14:paraId="39C97E55" w14:textId="77777777" w:rsidR="0026675F" w:rsidRDefault="0026675F" w:rsidP="002457D4">
      <w:r>
        <w:t>Zo systému SCADA bude možné volať aplikáciu GPS</w:t>
      </w:r>
      <w:r w:rsidR="00FA1496">
        <w:t xml:space="preserve"> </w:t>
      </w:r>
      <w:proofErr w:type="spellStart"/>
      <w:r>
        <w:t>Mon</w:t>
      </w:r>
      <w:proofErr w:type="spellEnd"/>
      <w:r>
        <w:t>, ktorá sa otvorí na detaile technologického objektu, z ktorého bola v SCADA volaná.</w:t>
      </w:r>
    </w:p>
    <w:p w14:paraId="0200493E" w14:textId="77777777" w:rsidR="006905C7" w:rsidRDefault="006905C7" w:rsidP="006905C7">
      <w:r>
        <w:t>Systém umožní odosielanie elektronickej pošty z </w:t>
      </w:r>
      <w:proofErr w:type="spellStart"/>
      <w:r>
        <w:t>realtime</w:t>
      </w:r>
      <w:proofErr w:type="spellEnd"/>
      <w:r>
        <w:t xml:space="preserve"> prostredia.</w:t>
      </w:r>
    </w:p>
    <w:p w14:paraId="60067224" w14:textId="77777777" w:rsidR="006905C7" w:rsidRDefault="006905C7" w:rsidP="006905C7">
      <w:r>
        <w:t>Systém umožní čítanie údajov z elektronickej pošty a jej príloh.</w:t>
      </w:r>
    </w:p>
    <w:p w14:paraId="7255A5C5" w14:textId="77777777" w:rsidR="006905C7" w:rsidRDefault="006905C7" w:rsidP="006905C7">
      <w:r>
        <w:t>Systém umožní import/export údajov z/do textových súborov (</w:t>
      </w:r>
      <w:proofErr w:type="spellStart"/>
      <w:r>
        <w:t>txt</w:t>
      </w:r>
      <w:proofErr w:type="spellEnd"/>
      <w:r>
        <w:t xml:space="preserve">, </w:t>
      </w:r>
      <w:proofErr w:type="spellStart"/>
      <w:r>
        <w:t>csv</w:t>
      </w:r>
      <w:proofErr w:type="spellEnd"/>
      <w:r w:rsidR="0058426B">
        <w:t xml:space="preserve">, </w:t>
      </w:r>
      <w:proofErr w:type="spellStart"/>
      <w:r w:rsidR="0058426B">
        <w:t>xml</w:t>
      </w:r>
      <w:proofErr w:type="spellEnd"/>
      <w:r w:rsidR="0058426B">
        <w:t>). Tak is</w:t>
      </w:r>
      <w:r w:rsidR="000D7D39">
        <w:t>to prostredníctvom SQL prístupu</w:t>
      </w:r>
      <w:r w:rsidR="0058426B">
        <w:t xml:space="preserve">, </w:t>
      </w:r>
      <w:proofErr w:type="spellStart"/>
      <w:r w:rsidR="0058426B">
        <w:t>WebService</w:t>
      </w:r>
      <w:proofErr w:type="spellEnd"/>
      <w:r w:rsidR="0058426B">
        <w:t xml:space="preserve"> či REST API.</w:t>
      </w:r>
    </w:p>
    <w:p w14:paraId="5AC56D7A" w14:textId="77777777" w:rsidR="003F5CC9" w:rsidRDefault="003F5CC9" w:rsidP="002457D4"/>
    <w:p w14:paraId="6305C559" w14:textId="77777777" w:rsidR="00153022" w:rsidRDefault="00153022" w:rsidP="002457D4">
      <w:pPr>
        <w:pStyle w:val="Nadpis2"/>
      </w:pPr>
      <w:bookmarkStart w:id="50" w:name="_Toc78193243"/>
      <w:r>
        <w:t>4.9</w:t>
      </w:r>
      <w:r>
        <w:tab/>
        <w:t>Sieťová architektúra</w:t>
      </w:r>
      <w:bookmarkEnd w:id="50"/>
    </w:p>
    <w:p w14:paraId="6F70D3FA" w14:textId="77777777" w:rsidR="00153022" w:rsidRDefault="00153022" w:rsidP="00153022"/>
    <w:p w14:paraId="56810632" w14:textId="77777777" w:rsidR="00153022" w:rsidRDefault="00153022" w:rsidP="00153022">
      <w:r>
        <w:t xml:space="preserve">Systém a jeho implementácia sa musia prispôsobiť aktuálnej sieťovej architektúre WAN/LAN objednávateľa. </w:t>
      </w:r>
    </w:p>
    <w:p w14:paraId="2ED7870E" w14:textId="77777777" w:rsidR="00153022" w:rsidRDefault="00153022" w:rsidP="00153022">
      <w:r>
        <w:t xml:space="preserve">Táto architektúra určuje, že medzi dátovými centrami (umiestnenie serverov systému) a všetkými ďalšími lokalitami (užívatelia, dispečingy) objednávateľa je komunikácia možná na úrovni </w:t>
      </w:r>
      <w:proofErr w:type="spellStart"/>
      <w:r>
        <w:t>routovania</w:t>
      </w:r>
      <w:proofErr w:type="spellEnd"/>
      <w:r>
        <w:t xml:space="preserve"> nie </w:t>
      </w:r>
      <w:proofErr w:type="spellStart"/>
      <w:r>
        <w:t>switchovania</w:t>
      </w:r>
      <w:proofErr w:type="spellEnd"/>
      <w:r>
        <w:t xml:space="preserve">. Každá lokalita má svoj unikátny </w:t>
      </w:r>
      <w:proofErr w:type="spellStart"/>
      <w:r>
        <w:t>ip</w:t>
      </w:r>
      <w:proofErr w:type="spellEnd"/>
      <w:r>
        <w:t xml:space="preserve"> adresný priestor. Spojitá L2 sieť (OSI model) medzi lokalitami nie je akceptovateľná.</w:t>
      </w:r>
      <w:r w:rsidRPr="00B74664">
        <w:t xml:space="preserve"> Samotne dátové centra sú medzi sebou prepojen</w:t>
      </w:r>
      <w:r>
        <w:t>é</w:t>
      </w:r>
      <w:r w:rsidRPr="00B74664">
        <w:t xml:space="preserve"> na úrovni L2 aj L3</w:t>
      </w:r>
      <w:r>
        <w:t>,</w:t>
      </w:r>
      <w:r w:rsidRPr="00B74664">
        <w:t xml:space="preserve"> pre </w:t>
      </w:r>
      <w:proofErr w:type="spellStart"/>
      <w:r w:rsidRPr="00B74664">
        <w:t>ne</w:t>
      </w:r>
      <w:proofErr w:type="spellEnd"/>
      <w:r w:rsidRPr="00B74664">
        <w:t xml:space="preserve"> sa toto obmedzenie nevzťahuje.</w:t>
      </w:r>
    </w:p>
    <w:p w14:paraId="1D64E43A" w14:textId="77777777" w:rsidR="00153022" w:rsidRDefault="00153022" w:rsidP="00153022">
      <w:r>
        <w:t>Celý systém SCADA bude uzatvorený za centrálnym firewallom objednávateľa. Požadujeme aby dodávateľ presne definoval komunikáciu smerom na ďalšie systémy ako aj užívateľov na úrovni protokolov a portov, pre ktorú</w:t>
      </w:r>
      <w:r w:rsidR="00D52084">
        <w:t xml:space="preserve"> (komunikáciu)</w:t>
      </w:r>
      <w:r>
        <w:t xml:space="preserve"> bude potrebné vytvoriť pravidl</w:t>
      </w:r>
      <w:r w:rsidR="00D52084">
        <w:t>á</w:t>
      </w:r>
      <w:r>
        <w:t xml:space="preserve"> na centrálnom firewalle.</w:t>
      </w:r>
    </w:p>
    <w:p w14:paraId="42944B21" w14:textId="77777777" w:rsidR="00153022" w:rsidRPr="00153022" w:rsidRDefault="00153022" w:rsidP="00153022"/>
    <w:p w14:paraId="4E130475" w14:textId="77777777" w:rsidR="002457D4" w:rsidRDefault="00E6094B" w:rsidP="002457D4">
      <w:pPr>
        <w:pStyle w:val="Nadpis2"/>
      </w:pPr>
      <w:bookmarkStart w:id="51" w:name="_Toc78193244"/>
      <w:r>
        <w:t>4.10</w:t>
      </w:r>
      <w:r w:rsidR="006179E5">
        <w:tab/>
      </w:r>
      <w:r w:rsidR="002457D4">
        <w:t>Bezpečnosť systému</w:t>
      </w:r>
      <w:bookmarkEnd w:id="51"/>
    </w:p>
    <w:p w14:paraId="4A9EE3AE" w14:textId="77777777" w:rsidR="002457D4" w:rsidRDefault="002457D4" w:rsidP="002457D4"/>
    <w:p w14:paraId="4C91689F" w14:textId="77777777" w:rsidR="00D52084" w:rsidRDefault="00D52084" w:rsidP="00D52084">
      <w:r>
        <w:t>Systém musí spĺňať všetky bezpečnostné požiadavky a nariadenia vyplývajúce z Európskej a Slovenskej legislatívy vrátane o</w:t>
      </w:r>
      <w:bookmarkStart w:id="52" w:name="_GoBack"/>
      <w:bookmarkEnd w:id="52"/>
      <w:r>
        <w:t>chrany osobných údajov (GDPR).</w:t>
      </w:r>
    </w:p>
    <w:p w14:paraId="01677082" w14:textId="3F855154" w:rsidR="00D52084" w:rsidRDefault="00D52084" w:rsidP="00D52084">
      <w:r>
        <w:t>Systém, jeho implementácia, prevádzka ako aj činnosti zabezpečovan</w:t>
      </w:r>
      <w:r w:rsidR="00054420">
        <w:t>é</w:t>
      </w:r>
      <w:r>
        <w:t xml:space="preserve"> dodávateľom musia spĺňať </w:t>
      </w:r>
      <w:del w:id="53" w:author="Autor">
        <w:r w:rsidDel="00976EC3">
          <w:delText xml:space="preserve">požiadavky internej bezpečnostnej smernice Bezpečnosť informačných a komunikačných systémov v SPP-distribúcia a.s. ako aj všetky </w:delText>
        </w:r>
      </w:del>
      <w:r>
        <w:t xml:space="preserve">požiadavky zákona 69/2018 </w:t>
      </w:r>
      <w:proofErr w:type="spellStart"/>
      <w:r>
        <w:t>Zz</w:t>
      </w:r>
      <w:proofErr w:type="spellEnd"/>
      <w:r>
        <w:t xml:space="preserve">. Zákona o kybernetickej bezpečnosti. SCADA systém objednávateľa je týmto zákonom kategorizovaný ako základná služba a súčasne je </w:t>
      </w:r>
      <w:r>
        <w:lastRenderedPageBreak/>
        <w:t xml:space="preserve">prvkom kritickej infraštruktúry štátu. Systém podlieha auditu kybernetickej bezpečnosti podľa </w:t>
      </w:r>
      <w:proofErr w:type="spellStart"/>
      <w:r>
        <w:t>ZoKB</w:t>
      </w:r>
      <w:proofErr w:type="spellEnd"/>
      <w:r>
        <w:t xml:space="preserve"> 69/2018</w:t>
      </w:r>
      <w:r w:rsidRPr="00B74664">
        <w:t xml:space="preserve"> </w:t>
      </w:r>
      <w:proofErr w:type="spellStart"/>
      <w:r>
        <w:t>Zz</w:t>
      </w:r>
      <w:proofErr w:type="spellEnd"/>
      <w:r>
        <w:t>. Dodávateľ sa zaväzuje, že zabezpečí súčinnosť pri auditovaní systému a odstráni nálezy aud</w:t>
      </w:r>
      <w:r w:rsidR="00054420">
        <w:t>itu v čo možno najkratšej dobe.</w:t>
      </w:r>
    </w:p>
    <w:p w14:paraId="7853EF68" w14:textId="77777777" w:rsidR="00D52084" w:rsidRDefault="00D52084" w:rsidP="00D52084">
      <w:r>
        <w:t xml:space="preserve">Systém a jeho implementácia bude podrobená nezávislému penetračnému testovaniu podľa </w:t>
      </w:r>
      <w:r w:rsidR="00054420">
        <w:t>metodológií</w:t>
      </w:r>
      <w:r>
        <w:t xml:space="preserve"> OWASP a OSSTMM</w:t>
      </w:r>
      <w:r w:rsidR="00882807">
        <w:t>, ktoré zabezpečí</w:t>
      </w:r>
      <w:r>
        <w:t xml:space="preserve"> objednávateľ. Dodávateľ sa zaväzuje, že nálezy testovania odstráni v čo možno najkratšej dobe v rámci implementácie systému. Odstránenie bezpečnostných nálezov bude jednou z akceptačných podmienok pre prebratie diela do prevádzky</w:t>
      </w:r>
      <w:r w:rsidR="00577943">
        <w:t>.</w:t>
      </w:r>
    </w:p>
    <w:p w14:paraId="47147439" w14:textId="77777777" w:rsidR="00577943" w:rsidRDefault="00577943" w:rsidP="00D52084"/>
    <w:p w14:paraId="76BB956E" w14:textId="77777777" w:rsidR="004C19BE" w:rsidRDefault="004C19BE" w:rsidP="00D52084"/>
    <w:p w14:paraId="15609E4A" w14:textId="77777777" w:rsidR="00D52084" w:rsidRDefault="00E6094B" w:rsidP="00577943">
      <w:pPr>
        <w:pStyle w:val="Nadpis3"/>
      </w:pPr>
      <w:bookmarkStart w:id="54" w:name="_Toc78193245"/>
      <w:r>
        <w:t>4.10</w:t>
      </w:r>
      <w:r w:rsidR="00577943">
        <w:t>.1</w:t>
      </w:r>
      <w:r w:rsidR="00577943">
        <w:tab/>
      </w:r>
      <w:r w:rsidR="00D52084">
        <w:t>Bezpečnosť p</w:t>
      </w:r>
      <w:r w:rsidR="00D52084" w:rsidRPr="00E9599B">
        <w:t>rístup</w:t>
      </w:r>
      <w:r w:rsidR="00D52084">
        <w:t>ov</w:t>
      </w:r>
      <w:r w:rsidR="00D52084" w:rsidRPr="00E9599B">
        <w:t xml:space="preserve"> do systému</w:t>
      </w:r>
      <w:bookmarkEnd w:id="54"/>
    </w:p>
    <w:p w14:paraId="36A54424" w14:textId="77777777" w:rsidR="00577943" w:rsidRPr="00577943" w:rsidRDefault="00577943" w:rsidP="00577943"/>
    <w:p w14:paraId="7D33E8F3" w14:textId="77777777" w:rsidR="00D52084" w:rsidRDefault="00D52084" w:rsidP="00D52084">
      <w:r>
        <w:t>Je požadovaná zabezpečená, kryptovaná komunikácia pri prístupe na každý komponent systému (</w:t>
      </w:r>
      <w:proofErr w:type="spellStart"/>
      <w:r>
        <w:t>backend</w:t>
      </w:r>
      <w:proofErr w:type="spellEnd"/>
      <w:r>
        <w:t xml:space="preserve">, </w:t>
      </w:r>
      <w:proofErr w:type="spellStart"/>
      <w:r>
        <w:t>frontend</w:t>
      </w:r>
      <w:proofErr w:type="spellEnd"/>
      <w:r>
        <w:t xml:space="preserve">) administrátorom alebo používateľom systému protokolmi </w:t>
      </w:r>
      <w:proofErr w:type="spellStart"/>
      <w:r>
        <w:t>rdp</w:t>
      </w:r>
      <w:proofErr w:type="spellEnd"/>
      <w:r>
        <w:t xml:space="preserve">, </w:t>
      </w:r>
      <w:proofErr w:type="spellStart"/>
      <w:r>
        <w:t>ssh</w:t>
      </w:r>
      <w:proofErr w:type="spellEnd"/>
      <w:r>
        <w:t xml:space="preserve">, </w:t>
      </w:r>
      <w:proofErr w:type="spellStart"/>
      <w:r>
        <w:t>ssl</w:t>
      </w:r>
      <w:proofErr w:type="spellEnd"/>
      <w:r>
        <w:t xml:space="preserve"> a pod.</w:t>
      </w:r>
    </w:p>
    <w:p w14:paraId="4B7CA43E" w14:textId="77777777" w:rsidR="00D52084" w:rsidRPr="00D45A78" w:rsidRDefault="00D52084" w:rsidP="00D52084">
      <w:r>
        <w:t>V prípade využitia webového prístupu ako jedného z užívateľských alebo administrátorskýc</w:t>
      </w:r>
      <w:r w:rsidR="00054420">
        <w:t>h rozhraní systému je požadované</w:t>
      </w:r>
      <w:r>
        <w:t xml:space="preserve"> aby webový portál bol kompatibilný s technológiami </w:t>
      </w:r>
      <w:proofErr w:type="spellStart"/>
      <w:r>
        <w:t>loadbalancingu</w:t>
      </w:r>
      <w:proofErr w:type="spellEnd"/>
      <w:r>
        <w:t xml:space="preserve"> a webových aplikačných firewallov. Objednávateľ si vyhradzuje právo požadovať v rámci implementácie systému použitie existujúcich systémov</w:t>
      </w:r>
      <w:r w:rsidR="00054420">
        <w:t xml:space="preserve"> </w:t>
      </w:r>
      <w:r>
        <w:t>(F5 BIGIP) na publikovanie užívateľského webového prístupu.</w:t>
      </w:r>
    </w:p>
    <w:p w14:paraId="07B5C302" w14:textId="77777777" w:rsidR="00F60863" w:rsidRDefault="00F60863" w:rsidP="00D52084"/>
    <w:p w14:paraId="6306C717" w14:textId="77777777" w:rsidR="00D52084" w:rsidRDefault="00E6094B" w:rsidP="00577943">
      <w:pPr>
        <w:pStyle w:val="Nadpis3"/>
      </w:pPr>
      <w:bookmarkStart w:id="55" w:name="_Toc78193246"/>
      <w:r>
        <w:t>4.10</w:t>
      </w:r>
      <w:r w:rsidR="00577943">
        <w:t>.2</w:t>
      </w:r>
      <w:r w:rsidR="00577943">
        <w:tab/>
      </w:r>
      <w:r w:rsidR="00D52084">
        <w:t>Manažment p</w:t>
      </w:r>
      <w:r w:rsidR="00D52084" w:rsidRPr="00E9599B">
        <w:t>rístup</w:t>
      </w:r>
      <w:r w:rsidR="00D52084">
        <w:t>ov</w:t>
      </w:r>
      <w:r w:rsidR="00D52084" w:rsidRPr="00E9599B">
        <w:t xml:space="preserve"> do systému</w:t>
      </w:r>
      <w:bookmarkEnd w:id="55"/>
    </w:p>
    <w:p w14:paraId="1610B35F" w14:textId="77777777" w:rsidR="00577943" w:rsidRPr="00577943" w:rsidRDefault="00577943" w:rsidP="00577943"/>
    <w:p w14:paraId="19BDFA36" w14:textId="77777777" w:rsidR="00D52084" w:rsidRDefault="00D52084" w:rsidP="00D52084">
      <w:r>
        <w:t xml:space="preserve">Pre každý prístup do systému je vyžadovaná autentifikácia používateľa voči centrálnemu manažmentu identity a prístupu, ktorý bude dodávateľom vybudovaný pre toto prostredie a spoločný pre všetky jeho komponenty. Akýkoľvek prístup, </w:t>
      </w:r>
      <w:r w:rsidR="00882807">
        <w:t xml:space="preserve">či už </w:t>
      </w:r>
      <w:r>
        <w:t>užívateľsk</w:t>
      </w:r>
      <w:r w:rsidR="00882807">
        <w:t>ý</w:t>
      </w:r>
      <w:r>
        <w:t xml:space="preserve"> a</w:t>
      </w:r>
      <w:r w:rsidR="00882807">
        <w:t xml:space="preserve">lebo </w:t>
      </w:r>
      <w:r>
        <w:t>administrátorsk</w:t>
      </w:r>
      <w:r w:rsidR="00882807">
        <w:t>ý</w:t>
      </w:r>
      <w:r>
        <w:t xml:space="preserve"> bude riadený týmto manažmentom. Manažment identity a prístupu musí byt prepojiteľný s ďalšími existujúcimi </w:t>
      </w:r>
      <w:r w:rsidR="00882807">
        <w:t xml:space="preserve">manažmentami ako napr. </w:t>
      </w:r>
      <w:r>
        <w:t xml:space="preserve">MS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</w:t>
      </w:r>
      <w:r w:rsidR="00882807">
        <w:t>irectory</w:t>
      </w:r>
      <w:proofErr w:type="spellEnd"/>
      <w:r w:rsidR="00882807">
        <w:t xml:space="preserve">, </w:t>
      </w:r>
      <w:proofErr w:type="spellStart"/>
      <w:r w:rsidR="00882807">
        <w:t>Gluu</w:t>
      </w:r>
      <w:proofErr w:type="spellEnd"/>
      <w:r w:rsidR="00882807">
        <w:t xml:space="preserve"> a pod.</w:t>
      </w:r>
    </w:p>
    <w:p w14:paraId="2834B406" w14:textId="77777777" w:rsidR="00577943" w:rsidRDefault="00577943" w:rsidP="00D52084"/>
    <w:p w14:paraId="08EB0BD2" w14:textId="77777777" w:rsidR="00D52084" w:rsidRDefault="00E6094B" w:rsidP="00577943">
      <w:pPr>
        <w:pStyle w:val="Nadpis3"/>
      </w:pPr>
      <w:bookmarkStart w:id="56" w:name="_Toc78193247"/>
      <w:r>
        <w:t>4.10</w:t>
      </w:r>
      <w:r w:rsidR="00577943">
        <w:t>.3</w:t>
      </w:r>
      <w:r w:rsidR="00577943">
        <w:tab/>
      </w:r>
      <w:r w:rsidR="00D52084">
        <w:t>Antivírová kontrola</w:t>
      </w:r>
      <w:bookmarkEnd w:id="56"/>
    </w:p>
    <w:p w14:paraId="3C312F43" w14:textId="77777777" w:rsidR="00577943" w:rsidRPr="00577943" w:rsidRDefault="00577943" w:rsidP="00577943"/>
    <w:p w14:paraId="45EEEB1E" w14:textId="77777777" w:rsidR="00D52084" w:rsidRDefault="00D52084" w:rsidP="00D52084">
      <w:r>
        <w:t>Požadujeme využitie existujúceho antivírového riešenia Objednávateľa vo všetkých častiach systému, najmä však tam, kde dochádza k vkladaniu dát resp. súborov.</w:t>
      </w:r>
    </w:p>
    <w:p w14:paraId="79BEA633" w14:textId="77777777" w:rsidR="00577943" w:rsidRDefault="00577943" w:rsidP="00D52084"/>
    <w:p w14:paraId="21FAFD99" w14:textId="77777777" w:rsidR="00D52084" w:rsidRDefault="00E6094B" w:rsidP="00577943">
      <w:pPr>
        <w:pStyle w:val="Nadpis3"/>
      </w:pPr>
      <w:bookmarkStart w:id="57" w:name="_Toc78193248"/>
      <w:r>
        <w:t>4.10</w:t>
      </w:r>
      <w:r w:rsidR="00577943">
        <w:t>.4</w:t>
      </w:r>
      <w:r w:rsidR="00577943">
        <w:tab/>
      </w:r>
      <w:r w:rsidR="00D52084" w:rsidRPr="004A236D">
        <w:t>Logovanie a</w:t>
      </w:r>
      <w:r w:rsidR="00577943">
        <w:t> </w:t>
      </w:r>
      <w:r w:rsidR="00D52084" w:rsidRPr="004A236D">
        <w:t>monitoring</w:t>
      </w:r>
      <w:bookmarkEnd w:id="57"/>
    </w:p>
    <w:p w14:paraId="34DF8EDB" w14:textId="77777777" w:rsidR="00577943" w:rsidRPr="00577943" w:rsidRDefault="00577943" w:rsidP="00577943"/>
    <w:p w14:paraId="7F782AD7" w14:textId="77777777" w:rsidR="00D52084" w:rsidRDefault="00D52084" w:rsidP="00D52084">
      <w:r>
        <w:t xml:space="preserve">Objednávateľ požaduje aby systém bol technicky a kapacitne schopný zaznamenávať všetky </w:t>
      </w:r>
      <w:r w:rsidR="00882807">
        <w:t>systémové, transakčné</w:t>
      </w:r>
      <w:r>
        <w:t xml:space="preserve">, </w:t>
      </w:r>
      <w:r w:rsidR="00882807">
        <w:t>auditné</w:t>
      </w:r>
      <w:r>
        <w:t>, </w:t>
      </w:r>
      <w:r w:rsidR="00882807">
        <w:t>bezpečnostné</w:t>
      </w:r>
      <w:r>
        <w:t xml:space="preserve"> </w:t>
      </w:r>
      <w:r w:rsidR="00882807">
        <w:t>a ďalšie</w:t>
      </w:r>
      <w:r>
        <w:t xml:space="preserve"> udalosti do logov. Všetky záznamy v logoch musia okrem popisu záznamu obsahovať aj časovú značku keby udalosť nastala. Pokiaľ je udalosť logovaná vo viacerých záznamoch, viacerých log súboroch alebo vo viacerých systémoch</w:t>
      </w:r>
      <w:r w:rsidR="00882807">
        <w:t>,</w:t>
      </w:r>
      <w:r>
        <w:t xml:space="preserve"> musia tieto </w:t>
      </w:r>
      <w:r>
        <w:lastRenderedPageBreak/>
        <w:t xml:space="preserve">záznamy obsahovať unikátny identifikátor, cez ktorý sa da zostaviť ucelený záznam o udalosti napr. </w:t>
      </w:r>
      <w:proofErr w:type="spellStart"/>
      <w:r>
        <w:t>tra</w:t>
      </w:r>
      <w:r w:rsidR="00882807">
        <w:t>nsaction</w:t>
      </w:r>
      <w:proofErr w:type="spellEnd"/>
      <w:r w:rsidR="00882807">
        <w:t xml:space="preserve"> id, </w:t>
      </w:r>
      <w:proofErr w:type="spellStart"/>
      <w:r w:rsidR="00882807">
        <w:t>session</w:t>
      </w:r>
      <w:proofErr w:type="spellEnd"/>
      <w:r w:rsidR="00882807">
        <w:t xml:space="preserve"> id a pod.</w:t>
      </w:r>
    </w:p>
    <w:p w14:paraId="40107EA7" w14:textId="77777777" w:rsidR="00D52084" w:rsidRDefault="00D52084" w:rsidP="00D52084">
      <w:r>
        <w:t xml:space="preserve">Systém a jeho implementácia musí akceptovať inštaláciu agentov SIEM nastroja </w:t>
      </w:r>
      <w:proofErr w:type="spellStart"/>
      <w:r>
        <w:t>Splunk</w:t>
      </w:r>
      <w:proofErr w:type="spellEnd"/>
      <w:r>
        <w:t xml:space="preserve"> na všetkých komponentoch/serveroch riešenia. Agentov a popis ich inštalácie dodá objednávateľ dodávateľovi, ktorý vykoná ich inštaláciu v rámci implementácie riešenia.</w:t>
      </w:r>
    </w:p>
    <w:p w14:paraId="53D7B2F2" w14:textId="77777777" w:rsidR="00D52084" w:rsidRDefault="00D52084" w:rsidP="00D52084">
      <w:r>
        <w:t xml:space="preserve">Systém musí umožniť </w:t>
      </w:r>
      <w:proofErr w:type="spellStart"/>
      <w:r>
        <w:t>Splunk</w:t>
      </w:r>
      <w:proofErr w:type="spellEnd"/>
      <w:r>
        <w:t>-u</w:t>
      </w:r>
      <w:r w:rsidR="00882807">
        <w:t xml:space="preserve"> </w:t>
      </w:r>
      <w:r>
        <w:t>(jeho agentom) plný prístup k všetkým systémovým, transakčným, auditným a bezpečnostným logom systému ako aj ďalším informáciám potrebným pre monitorovanie systému (</w:t>
      </w:r>
      <w:r w:rsidR="00882807">
        <w:t>vyťaženosť</w:t>
      </w:r>
      <w:r>
        <w:t xml:space="preserve"> systémových prostriedkov, bežiace procesy a iné...)</w:t>
      </w:r>
    </w:p>
    <w:p w14:paraId="14F8C56F" w14:textId="77777777" w:rsidR="00D52084" w:rsidRPr="00E9599B" w:rsidRDefault="00D52084" w:rsidP="00D52084">
      <w:r>
        <w:t xml:space="preserve">Systém musí umožňovať zasielanie logovaných záznamov do SIEM nastroja nie len prostredníctvom použitého agenta </w:t>
      </w:r>
      <w:proofErr w:type="spellStart"/>
      <w:r>
        <w:t>Splunk</w:t>
      </w:r>
      <w:proofErr w:type="spellEnd"/>
      <w:r>
        <w:t xml:space="preserve"> ale aj ďalšími univerzálnymi spôsobmi ako napr. </w:t>
      </w:r>
      <w:proofErr w:type="spellStart"/>
      <w:r>
        <w:t>syslog</w:t>
      </w:r>
      <w:proofErr w:type="spellEnd"/>
      <w:r>
        <w:t xml:space="preserve">, </w:t>
      </w:r>
      <w:proofErr w:type="spellStart"/>
      <w:r>
        <w:t>snmp</w:t>
      </w:r>
      <w:proofErr w:type="spellEnd"/>
      <w:r>
        <w:t xml:space="preserve"> a iné.</w:t>
      </w:r>
    </w:p>
    <w:p w14:paraId="26BAECCC" w14:textId="77777777" w:rsidR="00D52084" w:rsidRDefault="00D52084" w:rsidP="00D52084">
      <w:r w:rsidRPr="00E9599B">
        <w:t xml:space="preserve">Požaduje sa </w:t>
      </w:r>
      <w:r>
        <w:t>zapnutie logovania predovšetkým všetkých</w:t>
      </w:r>
      <w:r w:rsidRPr="00E9599B">
        <w:t xml:space="preserve"> záznamov o autorizovaných a neautorizovaných aktivitách, napr. pokusy o prístup podľa dátumu, času, </w:t>
      </w:r>
      <w:proofErr w:type="spellStart"/>
      <w:r w:rsidRPr="00E9599B">
        <w:t>loginu</w:t>
      </w:r>
      <w:proofErr w:type="spellEnd"/>
      <w:r w:rsidRPr="00E9599B">
        <w:t xml:space="preserve"> a pod.</w:t>
      </w:r>
      <w:r>
        <w:t xml:space="preserve"> Zapnutie logovania a</w:t>
      </w:r>
      <w:r w:rsidRPr="00E9599B">
        <w:t xml:space="preserve">uditných záznamov o všetkých vykonaných zmenách v systéme (napr. údržba systému a pod.) podľa dátumu, času, </w:t>
      </w:r>
      <w:proofErr w:type="spellStart"/>
      <w:r w:rsidRPr="00E9599B">
        <w:t>loginu</w:t>
      </w:r>
      <w:proofErr w:type="spellEnd"/>
      <w:r w:rsidRPr="00E9599B">
        <w:t xml:space="preserve"> a pod. s možnosťou selekcie zaznamenávaných typov aktivít.</w:t>
      </w:r>
    </w:p>
    <w:p w14:paraId="6C1B0DCC" w14:textId="77777777" w:rsidR="00D52084" w:rsidRDefault="00D52084" w:rsidP="004007AE">
      <w:r w:rsidRPr="00E9599B">
        <w:t xml:space="preserve">Požaduje sa generovanie alarmov pre vybrané typy </w:t>
      </w:r>
      <w:r>
        <w:t xml:space="preserve">systémových a bezpečnostných </w:t>
      </w:r>
      <w:r w:rsidRPr="00E9599B">
        <w:t>aktivít, napr. pokusy o neautorizovan</w:t>
      </w:r>
      <w:r>
        <w:t>ý</w:t>
      </w:r>
      <w:r w:rsidR="004007AE">
        <w:t xml:space="preserve"> prístup alebo uhádnutie hesla.</w:t>
      </w:r>
    </w:p>
    <w:p w14:paraId="64ED3415" w14:textId="77777777" w:rsidR="00D52084" w:rsidRDefault="00D52084" w:rsidP="004007AE">
      <w:r w:rsidRPr="004A236D">
        <w:t xml:space="preserve">Okrem </w:t>
      </w:r>
      <w:r>
        <w:t xml:space="preserve">SIEM </w:t>
      </w:r>
      <w:r w:rsidRPr="004A236D">
        <w:t xml:space="preserve">nastroja </w:t>
      </w:r>
      <w:proofErr w:type="spellStart"/>
      <w:r w:rsidRPr="004A236D">
        <w:t>Splunk</w:t>
      </w:r>
      <w:proofErr w:type="spellEnd"/>
      <w:r w:rsidRPr="004A236D">
        <w:t xml:space="preserve"> sa pre prevádzkový monitoring využí</w:t>
      </w:r>
      <w:r>
        <w:t xml:space="preserve">va systém </w:t>
      </w:r>
      <w:proofErr w:type="spellStart"/>
      <w:r>
        <w:t>Zabbix</w:t>
      </w:r>
      <w:proofErr w:type="spellEnd"/>
      <w:r>
        <w:t>. Tento systém využíva na monitorovanie prevádzky predovšetkým SNMP protokol (nie len). Je požadované aby systémy mali zapnut</w:t>
      </w:r>
      <w:r w:rsidR="00882807">
        <w:t>é</w:t>
      </w:r>
      <w:r>
        <w:t xml:space="preserve"> a nastaven</w:t>
      </w:r>
      <w:r w:rsidR="00882807">
        <w:t>é</w:t>
      </w:r>
      <w:r>
        <w:t xml:space="preserve"> takéto monitorovacie protokoly a poskytovali odpovede na volania systému </w:t>
      </w:r>
      <w:proofErr w:type="spellStart"/>
      <w:r>
        <w:t>Zabbix</w:t>
      </w:r>
      <w:proofErr w:type="spellEnd"/>
      <w:r>
        <w:t>. Je požadované aby dodávateľ poskytol MIB súbory pre všetky implementovane časti systému.</w:t>
      </w:r>
    </w:p>
    <w:p w14:paraId="7AF3F5E6" w14:textId="77777777" w:rsidR="00DB781E" w:rsidRDefault="00DB781E" w:rsidP="004007AE"/>
    <w:p w14:paraId="7C2D6473" w14:textId="77777777" w:rsidR="00D52084" w:rsidRDefault="00E6094B" w:rsidP="00D52084">
      <w:pPr>
        <w:pStyle w:val="Nadpis3"/>
      </w:pPr>
      <w:bookmarkStart w:id="58" w:name="_Toc78193249"/>
      <w:r>
        <w:t>4.10</w:t>
      </w:r>
      <w:r w:rsidR="00577943">
        <w:t>.5</w:t>
      </w:r>
      <w:r w:rsidR="00577943">
        <w:tab/>
      </w:r>
      <w:r w:rsidR="00D52084">
        <w:t>Aktualizácie systému</w:t>
      </w:r>
      <w:bookmarkEnd w:id="58"/>
    </w:p>
    <w:p w14:paraId="74737F31" w14:textId="77777777" w:rsidR="00577943" w:rsidRPr="00577943" w:rsidRDefault="00577943" w:rsidP="00577943"/>
    <w:p w14:paraId="0DE37EE7" w14:textId="77777777" w:rsidR="00D52084" w:rsidRPr="00393839" w:rsidRDefault="00D52084" w:rsidP="00DB781E">
      <w:r w:rsidRPr="00393839">
        <w:t>Z pohľadu prevádzkovej bezpečnosti je požadovane aby systém a všetky jeho</w:t>
      </w:r>
      <w:r w:rsidR="00882807">
        <w:t xml:space="preserve"> komponenty mali vždy aplikované</w:t>
      </w:r>
      <w:r w:rsidRPr="00393839">
        <w:t xml:space="preserve"> aktuálne bezpečnostn</w:t>
      </w:r>
      <w:r w:rsidR="00882807">
        <w:t>é</w:t>
      </w:r>
      <w:r w:rsidRPr="00393839">
        <w:t xml:space="preserve"> opravy</w:t>
      </w:r>
      <w:r w:rsidR="00882807">
        <w:t xml:space="preserve"> vydané</w:t>
      </w:r>
      <w:r w:rsidRPr="00393839">
        <w:t xml:space="preserve"> výrobcami</w:t>
      </w:r>
      <w:r w:rsidR="00882807">
        <w:t xml:space="preserve"> </w:t>
      </w:r>
      <w:r w:rsidRPr="00393839">
        <w:t xml:space="preserve">(vyplýva aj zo zákona 69/2018 </w:t>
      </w:r>
      <w:proofErr w:type="spellStart"/>
      <w:r w:rsidRPr="00393839">
        <w:t>Z.z</w:t>
      </w:r>
      <w:proofErr w:type="spellEnd"/>
      <w:r w:rsidRPr="00393839">
        <w:t>.)</w:t>
      </w:r>
    </w:p>
    <w:p w14:paraId="6B882062" w14:textId="77777777" w:rsidR="00D52084" w:rsidRDefault="00D52084" w:rsidP="00DB781E"/>
    <w:p w14:paraId="604F3FD8" w14:textId="77777777" w:rsidR="00A56605" w:rsidRDefault="00E6094B" w:rsidP="00A56605">
      <w:pPr>
        <w:pStyle w:val="Nadpis3"/>
      </w:pPr>
      <w:bookmarkStart w:id="59" w:name="_Toc78193250"/>
      <w:r>
        <w:t>4.10</w:t>
      </w:r>
      <w:r w:rsidR="00577943">
        <w:t>.6</w:t>
      </w:r>
      <w:r w:rsidR="006179E5">
        <w:tab/>
      </w:r>
      <w:r w:rsidR="00A56605">
        <w:t>Zálohovanie systému a archivácia záloh</w:t>
      </w:r>
      <w:bookmarkEnd w:id="59"/>
    </w:p>
    <w:p w14:paraId="5B511F34" w14:textId="77777777" w:rsidR="00A56605" w:rsidRDefault="00A56605" w:rsidP="00A56605"/>
    <w:p w14:paraId="5226F0A5" w14:textId="77777777" w:rsidR="0097298B" w:rsidRDefault="0097298B" w:rsidP="00A56605">
      <w:r>
        <w:t>Dodávateľ navrhne</w:t>
      </w:r>
      <w:r w:rsidR="007978D7">
        <w:t>, nainštaluje/nastaví</w:t>
      </w:r>
      <w:r>
        <w:t xml:space="preserve"> a popíše postup zálohovania a </w:t>
      </w:r>
      <w:r w:rsidR="007978D7">
        <w:t>správy</w:t>
      </w:r>
      <w:r>
        <w:t xml:space="preserve"> záloh.</w:t>
      </w:r>
    </w:p>
    <w:p w14:paraId="3AEAD337" w14:textId="77777777" w:rsidR="005D4634" w:rsidRDefault="005D4634" w:rsidP="005D4634">
      <w:r>
        <w:t>Dodávateľ popíše postup pravidelného testovanie integrity záloh.</w:t>
      </w:r>
    </w:p>
    <w:p w14:paraId="5DB5C6AF" w14:textId="77777777" w:rsidR="005D4634" w:rsidRDefault="005D4634" w:rsidP="005D4634">
      <w:r>
        <w:t>Všetky časti systému budú pravidelne zálohované a zálohy bezpečne (</w:t>
      </w:r>
      <w:proofErr w:type="spellStart"/>
      <w:r>
        <w:t>offline</w:t>
      </w:r>
      <w:proofErr w:type="spellEnd"/>
      <w:r>
        <w:t>) archivované na šifrovanom úložisku.</w:t>
      </w:r>
    </w:p>
    <w:p w14:paraId="21942262" w14:textId="77777777" w:rsidR="0097298B" w:rsidRDefault="0097298B" w:rsidP="00A56605"/>
    <w:p w14:paraId="4AF7D847" w14:textId="77777777" w:rsidR="00A56605" w:rsidRDefault="00E6094B" w:rsidP="00A56605">
      <w:pPr>
        <w:pStyle w:val="Nadpis3"/>
      </w:pPr>
      <w:bookmarkStart w:id="60" w:name="_Toc78193251"/>
      <w:r>
        <w:t>4.10</w:t>
      </w:r>
      <w:r w:rsidR="00577943">
        <w:t>.7</w:t>
      </w:r>
      <w:r w:rsidR="006179E5">
        <w:tab/>
      </w:r>
      <w:r w:rsidR="00A56605">
        <w:t>DRP plány</w:t>
      </w:r>
      <w:bookmarkEnd w:id="60"/>
    </w:p>
    <w:p w14:paraId="2130EAFF" w14:textId="77777777" w:rsidR="00D52084" w:rsidRPr="00D52084" w:rsidRDefault="00D52084" w:rsidP="00D52084"/>
    <w:p w14:paraId="6CB3EBE3" w14:textId="77777777" w:rsidR="00D52084" w:rsidRDefault="00D52084" w:rsidP="00D52084">
      <w:r>
        <w:lastRenderedPageBreak/>
        <w:t xml:space="preserve">Súčasťou dodávky riešenia je vypracovanie </w:t>
      </w:r>
      <w:proofErr w:type="spellStart"/>
      <w:r w:rsidR="008A4ED6">
        <w:t>desaster</w:t>
      </w:r>
      <w:proofErr w:type="spellEnd"/>
      <w:r w:rsidR="008A4ED6">
        <w:t xml:space="preserve"> </w:t>
      </w:r>
      <w:proofErr w:type="spellStart"/>
      <w:r w:rsidR="008A4ED6">
        <w:t>recovery</w:t>
      </w:r>
      <w:proofErr w:type="spellEnd"/>
      <w:r w:rsidR="008A4ED6">
        <w:t xml:space="preserve"> plánov</w:t>
      </w:r>
      <w:r>
        <w:t>, ktoré popisujú</w:t>
      </w:r>
      <w:r w:rsidRPr="00AE092F">
        <w:t xml:space="preserve"> postupy a základné princípy uplatňované pr</w:t>
      </w:r>
      <w:r>
        <w:t>i obnove SCADA infraštruktúry (spolu s </w:t>
      </w:r>
      <w:proofErr w:type="spellStart"/>
      <w:r>
        <w:t>bootovacími</w:t>
      </w:r>
      <w:proofErr w:type="spellEnd"/>
      <w:r>
        <w:t>/inštalačnými/zálohovacími médiami).</w:t>
      </w:r>
    </w:p>
    <w:p w14:paraId="4D6D4698" w14:textId="77777777" w:rsidR="00D52084" w:rsidRDefault="00D52084" w:rsidP="00D52084">
      <w:r>
        <w:t>Zabezpečenie obnovy má byť</w:t>
      </w:r>
      <w:r w:rsidRPr="003A7CF5">
        <w:t xml:space="preserve"> postavené na princípe </w:t>
      </w:r>
      <w:proofErr w:type="spellStart"/>
      <w:r w:rsidRPr="003A7CF5">
        <w:t>Worst</w:t>
      </w:r>
      <w:proofErr w:type="spellEnd"/>
      <w:r w:rsidRPr="003A7CF5">
        <w:t xml:space="preserve"> </w:t>
      </w:r>
      <w:proofErr w:type="spellStart"/>
      <w:r w:rsidRPr="003A7CF5">
        <w:t>Case</w:t>
      </w:r>
      <w:proofErr w:type="spellEnd"/>
      <w:r w:rsidRPr="003A7CF5">
        <w:t xml:space="preserve"> </w:t>
      </w:r>
      <w:proofErr w:type="spellStart"/>
      <w:r w:rsidRPr="003A7CF5">
        <w:t>Scenario</w:t>
      </w:r>
      <w:proofErr w:type="spellEnd"/>
      <w:r w:rsidRPr="003A7CF5">
        <w:t xml:space="preserve"> - scenár, ktorý predpokladá úplnú deštrukciu aktív v dátovom centre </w:t>
      </w:r>
      <w:r>
        <w:t>alebo v</w:t>
      </w:r>
      <w:r w:rsidRPr="003A7CF5">
        <w:t xml:space="preserve"> lokalite vplyvom hrozby (napr. požiar, výbuch, záplava,...), alebo náhlym zničením informačných aktív vplyvom škodlivého softvéru, zlyhaním softvéru</w:t>
      </w:r>
      <w:r>
        <w:t xml:space="preserve"> alebo hardvéru.</w:t>
      </w:r>
    </w:p>
    <w:p w14:paraId="743A1B0B" w14:textId="77777777" w:rsidR="00D52084" w:rsidRDefault="00D52084" w:rsidP="00D52084">
      <w:r>
        <w:t>DRP plány by mali popisovať predovšetkým</w:t>
      </w:r>
      <w:r w:rsidR="008A4ED6">
        <w:t xml:space="preserve"> </w:t>
      </w:r>
      <w:r>
        <w:t>(nie len) tieto scenáre:</w:t>
      </w:r>
    </w:p>
    <w:p w14:paraId="742C6F6D" w14:textId="77777777" w:rsidR="00D52084" w:rsidRDefault="00D52084" w:rsidP="00D52084">
      <w:pPr>
        <w:pStyle w:val="Odsekzoznamu"/>
        <w:numPr>
          <w:ilvl w:val="0"/>
          <w:numId w:val="15"/>
        </w:numPr>
      </w:pPr>
      <w:r>
        <w:t>havária zasiahne aktíva umiestnené v jednom alebo oboch dátových centrách,</w:t>
      </w:r>
    </w:p>
    <w:p w14:paraId="67BBA14E" w14:textId="77777777" w:rsidR="00D52084" w:rsidRDefault="00D52084" w:rsidP="00D52084">
      <w:pPr>
        <w:pStyle w:val="Odsekzoznamu"/>
        <w:numPr>
          <w:ilvl w:val="0"/>
          <w:numId w:val="15"/>
        </w:numPr>
      </w:pPr>
      <w:r>
        <w:t>havária zasiahne aktíva umiestnené v jednej alebo oboch lokalitách</w:t>
      </w:r>
      <w:r w:rsidR="008A4ED6">
        <w:t xml:space="preserve"> </w:t>
      </w:r>
      <w:r>
        <w:t>(dispečingoch)</w:t>
      </w:r>
    </w:p>
    <w:p w14:paraId="24281F27" w14:textId="77777777" w:rsidR="00D52084" w:rsidRDefault="00D52084" w:rsidP="00D52084">
      <w:pPr>
        <w:pStyle w:val="Odsekzoznamu"/>
      </w:pPr>
    </w:p>
    <w:p w14:paraId="323FF1A3" w14:textId="77777777" w:rsidR="00D52084" w:rsidRDefault="00D52084" w:rsidP="00D52084">
      <w:r>
        <w:t>V rámci prevádzkových a servisných činností je požadované pravidelné testovanie týchto DRP plánov v intervale raz za rok.</w:t>
      </w:r>
    </w:p>
    <w:p w14:paraId="5A25C537" w14:textId="77777777" w:rsidR="00DB0189" w:rsidRDefault="00DB0189" w:rsidP="002457D4"/>
    <w:p w14:paraId="760BC85C" w14:textId="77777777" w:rsidR="002457D4" w:rsidRDefault="006179E5" w:rsidP="002457D4">
      <w:pPr>
        <w:pStyle w:val="Nadpis2"/>
      </w:pPr>
      <w:bookmarkStart w:id="61" w:name="_Toc78193252"/>
      <w:r>
        <w:t>4.1</w:t>
      </w:r>
      <w:r w:rsidR="00E6094B">
        <w:t>1</w:t>
      </w:r>
      <w:r>
        <w:tab/>
      </w:r>
      <w:proofErr w:type="spellStart"/>
      <w:r w:rsidR="002457D4">
        <w:t>Upgradeovateľnosť</w:t>
      </w:r>
      <w:proofErr w:type="spellEnd"/>
      <w:r w:rsidR="002457D4">
        <w:t xml:space="preserve"> systému</w:t>
      </w:r>
      <w:bookmarkEnd w:id="61"/>
    </w:p>
    <w:p w14:paraId="3D127B84" w14:textId="77777777" w:rsidR="002457D4" w:rsidRDefault="002457D4" w:rsidP="002457D4"/>
    <w:p w14:paraId="091947CE" w14:textId="77777777" w:rsidR="000D1D35" w:rsidRDefault="000D1D35" w:rsidP="0097298B">
      <w:r>
        <w:t xml:space="preserve">Systém bude </w:t>
      </w:r>
      <w:proofErr w:type="spellStart"/>
      <w:r>
        <w:t>upgradeovateľný</w:t>
      </w:r>
      <w:proofErr w:type="spellEnd"/>
      <w:r>
        <w:t xml:space="preserve"> na vyššie verzie bez nutnosti obmeny HW dodaného osobitne mimo </w:t>
      </w:r>
      <w:proofErr w:type="spellStart"/>
      <w:r>
        <w:t>cloudu</w:t>
      </w:r>
      <w:proofErr w:type="spellEnd"/>
      <w:r>
        <w:t>.</w:t>
      </w:r>
    </w:p>
    <w:p w14:paraId="29E45CF0" w14:textId="77777777" w:rsidR="008A4ED6" w:rsidRDefault="008A4ED6" w:rsidP="008A4ED6">
      <w:r>
        <w:t xml:space="preserve">Systém musí byť </w:t>
      </w:r>
      <w:proofErr w:type="spellStart"/>
      <w:r>
        <w:t>upgradeovateľný</w:t>
      </w:r>
      <w:proofErr w:type="spellEnd"/>
      <w:r>
        <w:t xml:space="preserve"> bez požiadavky na kompletné nahradenie systému.</w:t>
      </w:r>
    </w:p>
    <w:p w14:paraId="38CE3862" w14:textId="77777777" w:rsidR="000D1D35" w:rsidRDefault="000D1D35" w:rsidP="002457D4"/>
    <w:p w14:paraId="5A55CF3B" w14:textId="77777777" w:rsidR="000D1D35" w:rsidRDefault="000D1D35" w:rsidP="005201F2">
      <w:pPr>
        <w:pStyle w:val="Nadpis2"/>
      </w:pPr>
      <w:bookmarkStart w:id="62" w:name="_Toc78193253"/>
      <w:r>
        <w:t>4.1</w:t>
      </w:r>
      <w:r w:rsidR="00E6094B">
        <w:t>2</w:t>
      </w:r>
      <w:r>
        <w:tab/>
        <w:t>Dokumentácia</w:t>
      </w:r>
      <w:bookmarkEnd w:id="62"/>
    </w:p>
    <w:p w14:paraId="28FBFD27" w14:textId="77777777" w:rsidR="000D1D35" w:rsidRDefault="000D1D35" w:rsidP="000D1D35"/>
    <w:p w14:paraId="662B782A" w14:textId="77777777" w:rsidR="000D1D35" w:rsidRDefault="000D1D35" w:rsidP="000D1D35">
      <w:r>
        <w:t>Používateľská príručka.</w:t>
      </w:r>
    </w:p>
    <w:p w14:paraId="2CADC989" w14:textId="77777777" w:rsidR="000D1D35" w:rsidRDefault="000D1D35" w:rsidP="000D1D35">
      <w:r>
        <w:t>Administrátorská príručka.</w:t>
      </w:r>
    </w:p>
    <w:p w14:paraId="2219644A" w14:textId="77777777" w:rsidR="000D1D35" w:rsidRDefault="000D1D35" w:rsidP="000D1D35">
      <w:r>
        <w:t>Prevádzkový predpis.</w:t>
      </w:r>
    </w:p>
    <w:p w14:paraId="4329245A" w14:textId="77777777" w:rsidR="000D1D35" w:rsidRDefault="005537DE" w:rsidP="000D1D35">
      <w:r>
        <w:t>D</w:t>
      </w:r>
      <w:r w:rsidR="00BF078E">
        <w:t>RP plán –  p</w:t>
      </w:r>
      <w:r w:rsidR="000D1D35">
        <w:t>opis aktivácie záložného systému (manuálne prepnutie z hlavného na záložný SCADA systém).</w:t>
      </w:r>
    </w:p>
    <w:p w14:paraId="1C6476C0" w14:textId="77777777" w:rsidR="000D1D35" w:rsidRDefault="000D1D35" w:rsidP="000D1D35">
      <w:r>
        <w:t xml:space="preserve">DRP plán </w:t>
      </w:r>
      <w:r w:rsidR="00BF078E">
        <w:t>– popis obnovy</w:t>
      </w:r>
      <w:r>
        <w:t xml:space="preserve"> úplne zničeného SCADA systému.</w:t>
      </w:r>
    </w:p>
    <w:p w14:paraId="552C665C" w14:textId="77777777" w:rsidR="005537DE" w:rsidRDefault="005537DE" w:rsidP="000D1D35">
      <w:r>
        <w:t>DRP plán – popis prevzatia funkcií zostávajúcim dispečingom v prípade nedostupnosti jedného alebo dvoch dispečingov</w:t>
      </w:r>
    </w:p>
    <w:p w14:paraId="235FC39F" w14:textId="77777777" w:rsidR="000D1D35" w:rsidRPr="000D1D35" w:rsidRDefault="000D1D35" w:rsidP="000D1D35"/>
    <w:p w14:paraId="2BE06954" w14:textId="77777777" w:rsidR="005201F2" w:rsidRDefault="006179E5" w:rsidP="005201F2">
      <w:pPr>
        <w:pStyle w:val="Nadpis2"/>
      </w:pPr>
      <w:bookmarkStart w:id="63" w:name="_Toc78193254"/>
      <w:r>
        <w:t>4.1</w:t>
      </w:r>
      <w:r w:rsidR="00E6094B">
        <w:t>3</w:t>
      </w:r>
      <w:r>
        <w:tab/>
      </w:r>
      <w:r w:rsidR="005201F2">
        <w:t>Servisná zmluva</w:t>
      </w:r>
      <w:bookmarkEnd w:id="63"/>
    </w:p>
    <w:p w14:paraId="5B3588B1" w14:textId="77777777" w:rsidR="005201F2" w:rsidRDefault="005201F2" w:rsidP="005201F2"/>
    <w:p w14:paraId="2FC9CB96" w14:textId="02108807" w:rsidR="005201F2" w:rsidRDefault="005201F2" w:rsidP="005201F2">
      <w:pPr>
        <w:spacing w:after="0" w:line="240" w:lineRule="auto"/>
      </w:pPr>
      <w:r>
        <w:t xml:space="preserve">Servisná zmluva na </w:t>
      </w:r>
      <w:r w:rsidR="00F274B3">
        <w:t>7 rokov s možnosťou jej ukončenia zo strany Obstarávateľa po uplynutí 4 rokov.</w:t>
      </w:r>
    </w:p>
    <w:p w14:paraId="6B9418CC" w14:textId="77777777" w:rsidR="005201F2" w:rsidRDefault="005201F2" w:rsidP="005201F2">
      <w:pPr>
        <w:spacing w:after="0" w:line="240" w:lineRule="auto"/>
      </w:pPr>
      <w:proofErr w:type="spellStart"/>
      <w:r>
        <w:t>Hotline</w:t>
      </w:r>
      <w:proofErr w:type="spellEnd"/>
      <w:r>
        <w:t xml:space="preserve"> podpora v pracovné dni.</w:t>
      </w:r>
    </w:p>
    <w:p w14:paraId="2B884C1D" w14:textId="77777777" w:rsidR="005201F2" w:rsidRDefault="005201F2" w:rsidP="005201F2">
      <w:pPr>
        <w:spacing w:after="0" w:line="240" w:lineRule="auto"/>
      </w:pPr>
      <w:r>
        <w:t>Servis aplikácií a HW v režime 365x7x24.</w:t>
      </w:r>
    </w:p>
    <w:p w14:paraId="26DCADB5" w14:textId="2FE67336" w:rsidR="005201F2" w:rsidRDefault="005201F2" w:rsidP="003D0E31">
      <w:pPr>
        <w:spacing w:after="0" w:line="240" w:lineRule="auto"/>
        <w:ind w:left="708"/>
      </w:pPr>
      <w:r>
        <w:lastRenderedPageBreak/>
        <w:t>Reakčný čas</w:t>
      </w:r>
      <w:r w:rsidR="003D0E31">
        <w:t>: bez zbytočného odkladu, najneskôr do</w:t>
      </w:r>
      <w:r>
        <w:t xml:space="preserve"> 4 hod., fix </w:t>
      </w:r>
      <w:proofErr w:type="spellStart"/>
      <w:r>
        <w:t>time</w:t>
      </w:r>
      <w:proofErr w:type="spellEnd"/>
      <w:r w:rsidR="003D0E31">
        <w:t>: najneskôr do</w:t>
      </w:r>
      <w:r>
        <w:t xml:space="preserve"> 48 hod. pri kritickej </w:t>
      </w:r>
      <w:r w:rsidR="003D0E31">
        <w:t>vade</w:t>
      </w:r>
      <w:r>
        <w:t>.</w:t>
      </w:r>
    </w:p>
    <w:p w14:paraId="7B00C2EE" w14:textId="59A1F034" w:rsidR="005201F2" w:rsidRDefault="005201F2" w:rsidP="003D0E31">
      <w:pPr>
        <w:spacing w:after="0" w:line="240" w:lineRule="auto"/>
        <w:ind w:left="708"/>
      </w:pPr>
      <w:r>
        <w:t>Reakčný čas</w:t>
      </w:r>
      <w:r w:rsidR="003D0E31">
        <w:t>: bez zbytočného odkladu, najneskôr do</w:t>
      </w:r>
      <w:r>
        <w:t xml:space="preserve"> 24 hod., fix </w:t>
      </w:r>
      <w:proofErr w:type="spellStart"/>
      <w:r>
        <w:t>time</w:t>
      </w:r>
      <w:proofErr w:type="spellEnd"/>
      <w:r w:rsidR="003D0E31">
        <w:t>: najneskôr do</w:t>
      </w:r>
      <w:r>
        <w:t xml:space="preserve"> 5 dní pri nekritickej </w:t>
      </w:r>
      <w:r w:rsidR="00335897">
        <w:t>vade</w:t>
      </w:r>
      <w:r>
        <w:t>.</w:t>
      </w:r>
    </w:p>
    <w:p w14:paraId="2C15074C" w14:textId="42F392D2" w:rsidR="00894695" w:rsidRDefault="003D0E31" w:rsidP="003D0E31">
      <w:pPr>
        <w:spacing w:after="0" w:line="240" w:lineRule="auto"/>
        <w:ind w:left="708"/>
      </w:pPr>
      <w:r>
        <w:t xml:space="preserve">Reakčný čas: bez zbytočného odkladu, najneskôr do 48 hod., fix </w:t>
      </w:r>
      <w:proofErr w:type="spellStart"/>
      <w:r>
        <w:t>time</w:t>
      </w:r>
      <w:proofErr w:type="spellEnd"/>
      <w:r>
        <w:t>: najneskôr do 10 dní pri nezávažnej vade.</w:t>
      </w:r>
    </w:p>
    <w:p w14:paraId="0BBDDE77" w14:textId="1B4AB591" w:rsidR="00894695" w:rsidRDefault="00894695" w:rsidP="00F274B3">
      <w:pPr>
        <w:spacing w:after="0" w:line="240" w:lineRule="auto"/>
      </w:pPr>
    </w:p>
    <w:p w14:paraId="141777BD" w14:textId="7FB15237" w:rsidR="003D0E31" w:rsidRDefault="00894695" w:rsidP="00894695">
      <w:pPr>
        <w:spacing w:after="0" w:line="240" w:lineRule="auto"/>
        <w:ind w:left="708"/>
      </w:pPr>
      <w:r w:rsidRPr="00F274B3">
        <w:t xml:space="preserve">Servis bude dodávateľ vykonávať cez vzdialený prístup alebo servisným zásahom kvalifikovaného pracovníka </w:t>
      </w:r>
      <w:r w:rsidR="00AE0D20">
        <w:t>dodávateľa spôsobilého komunikovať v slovenskom alebo českom jazyku, a to</w:t>
      </w:r>
      <w:r w:rsidRPr="00F274B3">
        <w:t xml:space="preserve"> </w:t>
      </w:r>
      <w:r w:rsidR="00AE0D20">
        <w:t xml:space="preserve">osobne </w:t>
      </w:r>
      <w:r w:rsidRPr="00F274B3">
        <w:t>v Mieste plnenia</w:t>
      </w:r>
      <w:r w:rsidR="00AE0D20">
        <w:t>,</w:t>
      </w:r>
      <w:r w:rsidRPr="00F274B3">
        <w:t xml:space="preserve"> </w:t>
      </w:r>
      <w:r w:rsidR="00AE0D20">
        <w:t>a to tak</w:t>
      </w:r>
      <w:r w:rsidRPr="00F274B3">
        <w:t xml:space="preserve">, aby kvalifikovaný pracovník </w:t>
      </w:r>
      <w:r w:rsidR="00AE0D20">
        <w:t>dodávateľa</w:t>
      </w:r>
      <w:r w:rsidRPr="00F274B3">
        <w:t xml:space="preserve"> s potrebným vybavením dorazil na Miesto plnenia do 24 hodín od požiadavky O</w:t>
      </w:r>
      <w:r w:rsidR="00AE0D20">
        <w:t>bstarávateľa</w:t>
      </w:r>
      <w:r w:rsidRPr="00F274B3">
        <w:t>.</w:t>
      </w:r>
    </w:p>
    <w:p w14:paraId="203180FF" w14:textId="77777777" w:rsidR="00C83F61" w:rsidRDefault="00C83F61" w:rsidP="00F274B3">
      <w:pPr>
        <w:spacing w:after="0" w:line="240" w:lineRule="auto"/>
        <w:ind w:left="708"/>
      </w:pPr>
    </w:p>
    <w:p w14:paraId="67431DEB" w14:textId="4F76EB66" w:rsidR="005201F2" w:rsidRDefault="005201F2" w:rsidP="00C83F61">
      <w:pPr>
        <w:spacing w:after="0" w:line="240" w:lineRule="auto"/>
      </w:pPr>
      <w:r>
        <w:t>1 x ročne profylaktika HW a SW.</w:t>
      </w:r>
    </w:p>
    <w:p w14:paraId="14DFAB26" w14:textId="77777777" w:rsidR="005537DE" w:rsidRDefault="005201F2" w:rsidP="005537DE">
      <w:pPr>
        <w:spacing w:after="0" w:line="240" w:lineRule="auto"/>
      </w:pPr>
      <w:r>
        <w:t>Pravidelné bezpečnostné aktualizácie použitých platforiem.</w:t>
      </w:r>
    </w:p>
    <w:p w14:paraId="63B57E0F" w14:textId="77777777" w:rsidR="005537DE" w:rsidRDefault="005537DE" w:rsidP="005201F2">
      <w:r>
        <w:t>Požiadavky na zmenu systému.</w:t>
      </w:r>
    </w:p>
    <w:p w14:paraId="44B1FA90" w14:textId="77777777" w:rsidR="00292535" w:rsidRDefault="00292535" w:rsidP="006179E5">
      <w:pPr>
        <w:pStyle w:val="Nadpis2"/>
        <w:numPr>
          <w:ilvl w:val="0"/>
          <w:numId w:val="6"/>
        </w:numPr>
      </w:pPr>
      <w:bookmarkStart w:id="64" w:name="_Toc78193255"/>
      <w:r>
        <w:t>Prílohy</w:t>
      </w:r>
      <w:bookmarkEnd w:id="64"/>
    </w:p>
    <w:p w14:paraId="7AE63C7A" w14:textId="77777777" w:rsidR="00292535" w:rsidRDefault="00292535" w:rsidP="00292535"/>
    <w:p w14:paraId="6DAB102D" w14:textId="718BED78" w:rsidR="00292535" w:rsidRDefault="00E06BFB" w:rsidP="00292535">
      <w:r>
        <w:t xml:space="preserve">Príloha </w:t>
      </w:r>
      <w:r w:rsidR="004B1DB0">
        <w:t>A.</w:t>
      </w:r>
      <w:r>
        <w:t xml:space="preserve">: </w:t>
      </w:r>
      <w:r w:rsidR="006E478C">
        <w:t>Špecifikácia r</w:t>
      </w:r>
      <w:r>
        <w:t>ozšíreni</w:t>
      </w:r>
      <w:r w:rsidR="006E478C">
        <w:t>a</w:t>
      </w:r>
      <w:r>
        <w:t xml:space="preserve"> </w:t>
      </w:r>
      <w:proofErr w:type="spellStart"/>
      <w:r>
        <w:t>cloudu</w:t>
      </w:r>
      <w:proofErr w:type="spellEnd"/>
    </w:p>
    <w:p w14:paraId="569871ED" w14:textId="078F5079" w:rsidR="00A654AE" w:rsidRPr="00292535" w:rsidRDefault="00B21E3F" w:rsidP="00292535">
      <w:r>
        <w:t xml:space="preserve">Príloha </w:t>
      </w:r>
      <w:r w:rsidR="004B1DB0">
        <w:t>B</w:t>
      </w:r>
      <w:r>
        <w:t xml:space="preserve">: </w:t>
      </w:r>
      <w:r w:rsidR="007E03EA" w:rsidRPr="007E03EA">
        <w:t>Technická špecifikácia MPDR</w:t>
      </w:r>
      <w:r w:rsidR="007E03EA">
        <w:t xml:space="preserve"> </w:t>
      </w:r>
    </w:p>
    <w:sectPr w:rsidR="00A654AE" w:rsidRPr="00292535" w:rsidSect="00C44F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EC97" w14:textId="77777777" w:rsidR="00D962F9" w:rsidRDefault="00D962F9" w:rsidP="003D0B53">
      <w:pPr>
        <w:spacing w:after="0" w:line="240" w:lineRule="auto"/>
      </w:pPr>
      <w:r>
        <w:separator/>
      </w:r>
    </w:p>
  </w:endnote>
  <w:endnote w:type="continuationSeparator" w:id="0">
    <w:p w14:paraId="1323E046" w14:textId="77777777" w:rsidR="00D962F9" w:rsidRDefault="00D962F9" w:rsidP="003D0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AEF0C" w14:textId="77777777" w:rsidR="005E133F" w:rsidRDefault="005E133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7AC2E" w14:textId="34B5881A" w:rsidR="00976EC3" w:rsidRDefault="00976EC3">
    <w:pPr>
      <w:pStyle w:val="Pta"/>
      <w:jc w:val="right"/>
    </w:pPr>
    <w:r>
      <w:t xml:space="preserve">str. </w:t>
    </w:r>
    <w:sdt>
      <w:sdtPr>
        <w:id w:val="15626997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6D79">
          <w:rPr>
            <w:noProof/>
          </w:rPr>
          <w:t>24</w:t>
        </w:r>
        <w:r>
          <w:fldChar w:fldCharType="end"/>
        </w:r>
      </w:sdtContent>
    </w:sdt>
  </w:p>
  <w:p w14:paraId="0F55444B" w14:textId="77777777" w:rsidR="00976EC3" w:rsidRDefault="00976EC3">
    <w:pPr>
      <w:pStyle w:val="Pta"/>
    </w:pPr>
    <w:r>
      <w:t>verzia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D222B" w14:textId="122F4B64" w:rsidR="00976EC3" w:rsidRDefault="00976EC3" w:rsidP="004B1DB0">
    <w:pPr>
      <w:pStyle w:val="Pta"/>
      <w:jc w:val="right"/>
    </w:pPr>
    <w:r>
      <w:t xml:space="preserve">str. </w:t>
    </w:r>
    <w:sdt>
      <w:sdtPr>
        <w:id w:val="4749572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A6B61">
          <w:rPr>
            <w:noProof/>
          </w:rPr>
          <w:t>0</w:t>
        </w:r>
        <w:r>
          <w:fldChar w:fldCharType="end"/>
        </w:r>
      </w:sdtContent>
    </w:sdt>
  </w:p>
  <w:p w14:paraId="20551361" w14:textId="77777777" w:rsidR="00976EC3" w:rsidRDefault="00976E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EF764" w14:textId="77777777" w:rsidR="00D962F9" w:rsidRDefault="00D962F9" w:rsidP="003D0B53">
      <w:pPr>
        <w:spacing w:after="0" w:line="240" w:lineRule="auto"/>
      </w:pPr>
      <w:r>
        <w:separator/>
      </w:r>
    </w:p>
  </w:footnote>
  <w:footnote w:type="continuationSeparator" w:id="0">
    <w:p w14:paraId="688D814E" w14:textId="77777777" w:rsidR="00D962F9" w:rsidRDefault="00D962F9" w:rsidP="003D0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AB605" w14:textId="77777777" w:rsidR="005E133F" w:rsidRDefault="005E133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6307F" w14:textId="769E83D4" w:rsidR="00976EC3" w:rsidRDefault="00976EC3" w:rsidP="002619B9">
    <w:pPr>
      <w:pStyle w:val="Hlavika"/>
    </w:pPr>
    <w:r>
      <w:t xml:space="preserve">Príloha č. 5 </w:t>
    </w:r>
    <w:r w:rsidRPr="004B1DB0">
      <w:t>Technická špecifikácia – Výmena SCADA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D42B7" w14:textId="043B0EB6" w:rsidR="00976EC3" w:rsidRDefault="00976EC3">
    <w:pPr>
      <w:pStyle w:val="Hlavika"/>
    </w:pPr>
    <w:r>
      <w:t xml:space="preserve">Príloha č. 5 </w:t>
    </w:r>
    <w:r w:rsidRPr="004B1DB0">
      <w:t xml:space="preserve">Technická špecifikácia – Výmena SCADA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D5D"/>
    <w:multiLevelType w:val="hybridMultilevel"/>
    <w:tmpl w:val="489AB9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60C26"/>
    <w:multiLevelType w:val="multilevel"/>
    <w:tmpl w:val="E34C9DA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Tahoma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" w15:restartNumberingAfterBreak="0">
    <w:nsid w:val="0D7E5170"/>
    <w:multiLevelType w:val="hybridMultilevel"/>
    <w:tmpl w:val="FF7826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8072A"/>
    <w:multiLevelType w:val="hybridMultilevel"/>
    <w:tmpl w:val="307EA0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401803"/>
    <w:multiLevelType w:val="hybridMultilevel"/>
    <w:tmpl w:val="C8F28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54F51"/>
    <w:multiLevelType w:val="multilevel"/>
    <w:tmpl w:val="A48613B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Tahoma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6" w15:restartNumberingAfterBreak="0">
    <w:nsid w:val="474D0709"/>
    <w:multiLevelType w:val="hybridMultilevel"/>
    <w:tmpl w:val="1F5452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918F2"/>
    <w:multiLevelType w:val="multilevel"/>
    <w:tmpl w:val="4EAC72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70354F9"/>
    <w:multiLevelType w:val="hybridMultilevel"/>
    <w:tmpl w:val="086EA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AC1739"/>
    <w:multiLevelType w:val="hybridMultilevel"/>
    <w:tmpl w:val="2DC66714"/>
    <w:lvl w:ilvl="0" w:tplc="4B241D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F445094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Times New Roman" w:hint="default"/>
      </w:rPr>
    </w:lvl>
    <w:lvl w:ilvl="2" w:tplc="8D4C0568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EBAA9DC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DB9203D2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Times New Roman" w:hint="default"/>
      </w:rPr>
    </w:lvl>
    <w:lvl w:ilvl="5" w:tplc="0B6EC478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BC3E4056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A22A9582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Times New Roman" w:hint="default"/>
      </w:rPr>
    </w:lvl>
    <w:lvl w:ilvl="8" w:tplc="3FD41CC0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 w15:restartNumberingAfterBreak="0">
    <w:nsid w:val="5B49590F"/>
    <w:multiLevelType w:val="multilevel"/>
    <w:tmpl w:val="B05AF23E"/>
    <w:styleLink w:val="WW8Num32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1" w15:restartNumberingAfterBreak="0">
    <w:nsid w:val="5D375553"/>
    <w:multiLevelType w:val="hybridMultilevel"/>
    <w:tmpl w:val="162CE364"/>
    <w:lvl w:ilvl="0" w:tplc="0258517C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63284E"/>
    <w:multiLevelType w:val="multilevel"/>
    <w:tmpl w:val="C128D5A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648935D4"/>
    <w:multiLevelType w:val="hybridMultilevel"/>
    <w:tmpl w:val="A6883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7123C"/>
    <w:multiLevelType w:val="multilevel"/>
    <w:tmpl w:val="7CAA147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5" w15:restartNumberingAfterBreak="0">
    <w:nsid w:val="6FC35D3A"/>
    <w:multiLevelType w:val="hybridMultilevel"/>
    <w:tmpl w:val="18584E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91C8D"/>
    <w:multiLevelType w:val="multilevel"/>
    <w:tmpl w:val="E5A0AEE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i/>
      </w:rPr>
    </w:lvl>
  </w:abstractNum>
  <w:abstractNum w:abstractNumId="17" w15:restartNumberingAfterBreak="0">
    <w:nsid w:val="749666B8"/>
    <w:multiLevelType w:val="hybridMultilevel"/>
    <w:tmpl w:val="7FDE0BAC"/>
    <w:lvl w:ilvl="0" w:tplc="1D4EB0A8">
      <w:start w:val="1"/>
      <w:numFmt w:val="decimal"/>
      <w:lvlText w:val="3.%1"/>
      <w:lvlJc w:val="left"/>
      <w:pPr>
        <w:ind w:left="1211" w:hanging="360"/>
      </w:pPr>
      <w:rPr>
        <w:b w:val="0"/>
        <w:i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5093C43"/>
    <w:multiLevelType w:val="multilevel"/>
    <w:tmpl w:val="1376DC9E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  <w:color w:val="00000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75DD66BA"/>
    <w:multiLevelType w:val="hybridMultilevel"/>
    <w:tmpl w:val="6638F4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5433"/>
    <w:multiLevelType w:val="multilevel"/>
    <w:tmpl w:val="681C63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8"/>
  </w:num>
  <w:num w:numId="5">
    <w:abstractNumId w:val="5"/>
  </w:num>
  <w:num w:numId="6">
    <w:abstractNumId w:val="1"/>
  </w:num>
  <w:num w:numId="7">
    <w:abstractNumId w:val="10"/>
  </w:num>
  <w:num w:numId="8">
    <w:abstractNumId w:val="18"/>
  </w:num>
  <w:num w:numId="9">
    <w:abstractNumId w:val="6"/>
  </w:num>
  <w:num w:numId="10">
    <w:abstractNumId w:val="0"/>
  </w:num>
  <w:num w:numId="11">
    <w:abstractNumId w:val="2"/>
  </w:num>
  <w:num w:numId="12">
    <w:abstractNumId w:val="7"/>
  </w:num>
  <w:num w:numId="13">
    <w:abstractNumId w:val="20"/>
  </w:num>
  <w:num w:numId="14">
    <w:abstractNumId w:val="16"/>
  </w:num>
  <w:num w:numId="15">
    <w:abstractNumId w:val="19"/>
  </w:num>
  <w:num w:numId="16">
    <w:abstractNumId w:val="14"/>
  </w:num>
  <w:num w:numId="17">
    <w:abstractNumId w:val="4"/>
  </w:num>
  <w:num w:numId="18">
    <w:abstractNumId w:val="15"/>
  </w:num>
  <w:num w:numId="19">
    <w:abstractNumId w:val="13"/>
  </w:num>
  <w:num w:numId="20">
    <w:abstractNumId w:val="8"/>
  </w:num>
  <w:num w:numId="21">
    <w:abstractNumId w:val="3"/>
  </w:num>
  <w:num w:numId="22">
    <w:abstractNumId w:val="1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53"/>
    <w:rsid w:val="000035B6"/>
    <w:rsid w:val="0004733D"/>
    <w:rsid w:val="00054420"/>
    <w:rsid w:val="0005633E"/>
    <w:rsid w:val="00093E8A"/>
    <w:rsid w:val="000A36B9"/>
    <w:rsid w:val="000B106B"/>
    <w:rsid w:val="000B14C4"/>
    <w:rsid w:val="000B7AB1"/>
    <w:rsid w:val="000C1820"/>
    <w:rsid w:val="000D0D05"/>
    <w:rsid w:val="000D1D35"/>
    <w:rsid w:val="000D5410"/>
    <w:rsid w:val="000D7D39"/>
    <w:rsid w:val="000F29A3"/>
    <w:rsid w:val="00100E98"/>
    <w:rsid w:val="001101AF"/>
    <w:rsid w:val="001166BC"/>
    <w:rsid w:val="0012122A"/>
    <w:rsid w:val="00126763"/>
    <w:rsid w:val="00144778"/>
    <w:rsid w:val="00153022"/>
    <w:rsid w:val="001656B0"/>
    <w:rsid w:val="00173010"/>
    <w:rsid w:val="001900A9"/>
    <w:rsid w:val="00197BBE"/>
    <w:rsid w:val="001A5061"/>
    <w:rsid w:val="001B51F8"/>
    <w:rsid w:val="001C284B"/>
    <w:rsid w:val="001E5CBE"/>
    <w:rsid w:val="00202742"/>
    <w:rsid w:val="00213188"/>
    <w:rsid w:val="002144CE"/>
    <w:rsid w:val="002457D4"/>
    <w:rsid w:val="00254287"/>
    <w:rsid w:val="0025489A"/>
    <w:rsid w:val="002619B9"/>
    <w:rsid w:val="002635AE"/>
    <w:rsid w:val="002642FB"/>
    <w:rsid w:val="0026675F"/>
    <w:rsid w:val="00282902"/>
    <w:rsid w:val="00284037"/>
    <w:rsid w:val="00285F65"/>
    <w:rsid w:val="00292535"/>
    <w:rsid w:val="002A4D0B"/>
    <w:rsid w:val="002C480D"/>
    <w:rsid w:val="002D65F4"/>
    <w:rsid w:val="002E41D6"/>
    <w:rsid w:val="002F1A2D"/>
    <w:rsid w:val="002F1C20"/>
    <w:rsid w:val="002F54A8"/>
    <w:rsid w:val="002F618E"/>
    <w:rsid w:val="002F68A3"/>
    <w:rsid w:val="0030497C"/>
    <w:rsid w:val="00304E9E"/>
    <w:rsid w:val="00316852"/>
    <w:rsid w:val="00325054"/>
    <w:rsid w:val="00335897"/>
    <w:rsid w:val="00337502"/>
    <w:rsid w:val="00346846"/>
    <w:rsid w:val="00353030"/>
    <w:rsid w:val="00364999"/>
    <w:rsid w:val="003677A9"/>
    <w:rsid w:val="00371144"/>
    <w:rsid w:val="00377680"/>
    <w:rsid w:val="003A3E19"/>
    <w:rsid w:val="003C3A36"/>
    <w:rsid w:val="003C50B2"/>
    <w:rsid w:val="003D0B53"/>
    <w:rsid w:val="003D0E31"/>
    <w:rsid w:val="003F5CC9"/>
    <w:rsid w:val="004007AE"/>
    <w:rsid w:val="00445D65"/>
    <w:rsid w:val="00452066"/>
    <w:rsid w:val="00465B27"/>
    <w:rsid w:val="00485910"/>
    <w:rsid w:val="004A161B"/>
    <w:rsid w:val="004B1DB0"/>
    <w:rsid w:val="004B65D7"/>
    <w:rsid w:val="004C0AEB"/>
    <w:rsid w:val="004C19BE"/>
    <w:rsid w:val="004C1E73"/>
    <w:rsid w:val="00512443"/>
    <w:rsid w:val="005201F2"/>
    <w:rsid w:val="005244BB"/>
    <w:rsid w:val="005537DE"/>
    <w:rsid w:val="00553ABF"/>
    <w:rsid w:val="00563C11"/>
    <w:rsid w:val="005756F1"/>
    <w:rsid w:val="00577943"/>
    <w:rsid w:val="0058426B"/>
    <w:rsid w:val="00597657"/>
    <w:rsid w:val="005D34BD"/>
    <w:rsid w:val="005D4634"/>
    <w:rsid w:val="005E133F"/>
    <w:rsid w:val="005E2FAB"/>
    <w:rsid w:val="005F1A2D"/>
    <w:rsid w:val="00602D2E"/>
    <w:rsid w:val="006109C7"/>
    <w:rsid w:val="006179E5"/>
    <w:rsid w:val="00627205"/>
    <w:rsid w:val="00627717"/>
    <w:rsid w:val="00662004"/>
    <w:rsid w:val="006630E6"/>
    <w:rsid w:val="00682956"/>
    <w:rsid w:val="006845A7"/>
    <w:rsid w:val="00686B4A"/>
    <w:rsid w:val="006905C7"/>
    <w:rsid w:val="0069513F"/>
    <w:rsid w:val="006B3DC9"/>
    <w:rsid w:val="006E478C"/>
    <w:rsid w:val="006E61E2"/>
    <w:rsid w:val="006F05DB"/>
    <w:rsid w:val="00703B17"/>
    <w:rsid w:val="00710D46"/>
    <w:rsid w:val="0071466E"/>
    <w:rsid w:val="007237A7"/>
    <w:rsid w:val="00730C99"/>
    <w:rsid w:val="007459BC"/>
    <w:rsid w:val="007542EF"/>
    <w:rsid w:val="007552BC"/>
    <w:rsid w:val="00762CA9"/>
    <w:rsid w:val="00774717"/>
    <w:rsid w:val="007862ED"/>
    <w:rsid w:val="00791FC7"/>
    <w:rsid w:val="007978D7"/>
    <w:rsid w:val="007A2AD6"/>
    <w:rsid w:val="007B3DD0"/>
    <w:rsid w:val="007B6260"/>
    <w:rsid w:val="007D5407"/>
    <w:rsid w:val="007E03EA"/>
    <w:rsid w:val="00814EA4"/>
    <w:rsid w:val="00825D1B"/>
    <w:rsid w:val="0084179D"/>
    <w:rsid w:val="008575AC"/>
    <w:rsid w:val="00867B62"/>
    <w:rsid w:val="0087343C"/>
    <w:rsid w:val="00874400"/>
    <w:rsid w:val="00881ADE"/>
    <w:rsid w:val="00882807"/>
    <w:rsid w:val="00885CED"/>
    <w:rsid w:val="00887E55"/>
    <w:rsid w:val="008900B0"/>
    <w:rsid w:val="00894695"/>
    <w:rsid w:val="0089638C"/>
    <w:rsid w:val="008A4ED6"/>
    <w:rsid w:val="008A50E1"/>
    <w:rsid w:val="008B7CEB"/>
    <w:rsid w:val="008C657E"/>
    <w:rsid w:val="008E5A1B"/>
    <w:rsid w:val="008F1D24"/>
    <w:rsid w:val="008F47BF"/>
    <w:rsid w:val="00901E57"/>
    <w:rsid w:val="009171E5"/>
    <w:rsid w:val="00934AFD"/>
    <w:rsid w:val="0096043F"/>
    <w:rsid w:val="0097298B"/>
    <w:rsid w:val="009749CE"/>
    <w:rsid w:val="00976A24"/>
    <w:rsid w:val="00976D79"/>
    <w:rsid w:val="00976EC3"/>
    <w:rsid w:val="0098198F"/>
    <w:rsid w:val="00983FB7"/>
    <w:rsid w:val="009848B5"/>
    <w:rsid w:val="009A0679"/>
    <w:rsid w:val="009A1038"/>
    <w:rsid w:val="009B02F6"/>
    <w:rsid w:val="009C5A68"/>
    <w:rsid w:val="00A15AFE"/>
    <w:rsid w:val="00A17B61"/>
    <w:rsid w:val="00A4122E"/>
    <w:rsid w:val="00A46325"/>
    <w:rsid w:val="00A56605"/>
    <w:rsid w:val="00A56717"/>
    <w:rsid w:val="00A61C11"/>
    <w:rsid w:val="00A654AE"/>
    <w:rsid w:val="00A71B16"/>
    <w:rsid w:val="00AA0465"/>
    <w:rsid w:val="00AA217C"/>
    <w:rsid w:val="00AA5157"/>
    <w:rsid w:val="00AA7AC9"/>
    <w:rsid w:val="00AB436A"/>
    <w:rsid w:val="00AB6850"/>
    <w:rsid w:val="00AC238E"/>
    <w:rsid w:val="00AC47DD"/>
    <w:rsid w:val="00AD5826"/>
    <w:rsid w:val="00AD6085"/>
    <w:rsid w:val="00AE0D20"/>
    <w:rsid w:val="00B0663E"/>
    <w:rsid w:val="00B06CE4"/>
    <w:rsid w:val="00B11CBA"/>
    <w:rsid w:val="00B21E3F"/>
    <w:rsid w:val="00B6043C"/>
    <w:rsid w:val="00B8603B"/>
    <w:rsid w:val="00B9284A"/>
    <w:rsid w:val="00B95F68"/>
    <w:rsid w:val="00BA6B61"/>
    <w:rsid w:val="00BC46F4"/>
    <w:rsid w:val="00BC647D"/>
    <w:rsid w:val="00BD2D2D"/>
    <w:rsid w:val="00BE0A26"/>
    <w:rsid w:val="00BE275C"/>
    <w:rsid w:val="00BF078E"/>
    <w:rsid w:val="00C01180"/>
    <w:rsid w:val="00C03127"/>
    <w:rsid w:val="00C03DB5"/>
    <w:rsid w:val="00C4351A"/>
    <w:rsid w:val="00C44F3E"/>
    <w:rsid w:val="00C45EB7"/>
    <w:rsid w:val="00C76EAA"/>
    <w:rsid w:val="00C83F61"/>
    <w:rsid w:val="00CB1624"/>
    <w:rsid w:val="00CD3E92"/>
    <w:rsid w:val="00CD59C2"/>
    <w:rsid w:val="00CD72EB"/>
    <w:rsid w:val="00CE4925"/>
    <w:rsid w:val="00D01EF7"/>
    <w:rsid w:val="00D024DE"/>
    <w:rsid w:val="00D30BAB"/>
    <w:rsid w:val="00D52084"/>
    <w:rsid w:val="00D520FD"/>
    <w:rsid w:val="00D52A73"/>
    <w:rsid w:val="00D54FFD"/>
    <w:rsid w:val="00D7239F"/>
    <w:rsid w:val="00D962F9"/>
    <w:rsid w:val="00D964F0"/>
    <w:rsid w:val="00DB0189"/>
    <w:rsid w:val="00DB781E"/>
    <w:rsid w:val="00DC776F"/>
    <w:rsid w:val="00DD3E4B"/>
    <w:rsid w:val="00DD42C4"/>
    <w:rsid w:val="00DF029F"/>
    <w:rsid w:val="00E042D7"/>
    <w:rsid w:val="00E04DFC"/>
    <w:rsid w:val="00E06BFB"/>
    <w:rsid w:val="00E22A82"/>
    <w:rsid w:val="00E427EC"/>
    <w:rsid w:val="00E505A4"/>
    <w:rsid w:val="00E5703D"/>
    <w:rsid w:val="00E6094B"/>
    <w:rsid w:val="00E60A09"/>
    <w:rsid w:val="00E75AD3"/>
    <w:rsid w:val="00E7707F"/>
    <w:rsid w:val="00E808F8"/>
    <w:rsid w:val="00E81554"/>
    <w:rsid w:val="00E87FDB"/>
    <w:rsid w:val="00E906FC"/>
    <w:rsid w:val="00EB61EC"/>
    <w:rsid w:val="00EE587A"/>
    <w:rsid w:val="00EF1542"/>
    <w:rsid w:val="00F04C66"/>
    <w:rsid w:val="00F274B3"/>
    <w:rsid w:val="00F34C18"/>
    <w:rsid w:val="00F54390"/>
    <w:rsid w:val="00F60863"/>
    <w:rsid w:val="00F618E0"/>
    <w:rsid w:val="00F62C8F"/>
    <w:rsid w:val="00F72B56"/>
    <w:rsid w:val="00F744D5"/>
    <w:rsid w:val="00F77FD9"/>
    <w:rsid w:val="00F83652"/>
    <w:rsid w:val="00F8606D"/>
    <w:rsid w:val="00F9190E"/>
    <w:rsid w:val="00FA1496"/>
    <w:rsid w:val="00FA7F1B"/>
    <w:rsid w:val="00FD075C"/>
    <w:rsid w:val="00FD529F"/>
    <w:rsid w:val="00F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EF1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459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45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459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976A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D0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D0B53"/>
  </w:style>
  <w:style w:type="paragraph" w:styleId="Pta">
    <w:name w:val="footer"/>
    <w:basedOn w:val="Normlny"/>
    <w:link w:val="PtaChar"/>
    <w:uiPriority w:val="99"/>
    <w:unhideWhenUsed/>
    <w:rsid w:val="003D0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D0B53"/>
  </w:style>
  <w:style w:type="paragraph" w:styleId="Nzov">
    <w:name w:val="Title"/>
    <w:basedOn w:val="Normlny"/>
    <w:next w:val="Normlny"/>
    <w:link w:val="NzovChar"/>
    <w:uiPriority w:val="10"/>
    <w:qFormat/>
    <w:rsid w:val="007459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45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Predvolenpsmoodseku"/>
    <w:link w:val="Nadpis1"/>
    <w:uiPriority w:val="9"/>
    <w:rsid w:val="007459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459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459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7459BC"/>
    <w:rPr>
      <w:rFonts w:eastAsiaTheme="minorEastAsia"/>
      <w:color w:val="5A5A5A" w:themeColor="text1" w:themeTint="A5"/>
      <w:spacing w:val="15"/>
    </w:rPr>
  </w:style>
  <w:style w:type="character" w:customStyle="1" w:styleId="Nadpis3Char">
    <w:name w:val="Nadpis 3 Char"/>
    <w:basedOn w:val="Predvolenpsmoodseku"/>
    <w:link w:val="Nadpis3"/>
    <w:uiPriority w:val="9"/>
    <w:rsid w:val="007459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riadkovania">
    <w:name w:val="No Spacing"/>
    <w:uiPriority w:val="1"/>
    <w:qFormat/>
    <w:rsid w:val="007459BC"/>
    <w:pPr>
      <w:spacing w:after="0" w:line="240" w:lineRule="auto"/>
    </w:pPr>
  </w:style>
  <w:style w:type="character" w:customStyle="1" w:styleId="ra">
    <w:name w:val="ra"/>
    <w:uiPriority w:val="99"/>
    <w:rsid w:val="000D0D05"/>
    <w:rPr>
      <w:rFonts w:ascii="Times New Roman" w:hAnsi="Times New Roman" w:cs="Times New Roman" w:hint="default"/>
    </w:rPr>
  </w:style>
  <w:style w:type="character" w:styleId="Siln">
    <w:name w:val="Strong"/>
    <w:uiPriority w:val="99"/>
    <w:qFormat/>
    <w:rsid w:val="000D0D05"/>
    <w:rPr>
      <w:rFonts w:ascii="Times New Roman" w:hAnsi="Times New Roman" w:cs="Times New Roman" w:hint="default"/>
      <w:b/>
      <w:bCs w:val="0"/>
    </w:rPr>
  </w:style>
  <w:style w:type="paragraph" w:styleId="Odsekzoznamu">
    <w:name w:val="List Paragraph"/>
    <w:basedOn w:val="Normlny"/>
    <w:uiPriority w:val="34"/>
    <w:qFormat/>
    <w:rsid w:val="000D0D05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D0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Podaokraja">
    <w:name w:val="Normálny + Podľa okraja"/>
    <w:aliases w:val="vpravo 2,5 cm"/>
    <w:basedOn w:val="Normlny"/>
    <w:uiPriority w:val="99"/>
    <w:rsid w:val="000D0D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andard">
    <w:name w:val="Standard"/>
    <w:rsid w:val="00976A2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976A24"/>
    <w:pPr>
      <w:spacing w:after="120"/>
    </w:pPr>
  </w:style>
  <w:style w:type="numbering" w:customStyle="1" w:styleId="WW8Num32">
    <w:name w:val="WW8Num32"/>
    <w:basedOn w:val="Bezzoznamu"/>
    <w:rsid w:val="00976A24"/>
    <w:pPr>
      <w:numPr>
        <w:numId w:val="3"/>
      </w:numPr>
    </w:pPr>
  </w:style>
  <w:style w:type="numbering" w:customStyle="1" w:styleId="WW8Num6">
    <w:name w:val="WW8Num6"/>
    <w:basedOn w:val="Bezzoznamu"/>
    <w:rsid w:val="00976A24"/>
    <w:pPr>
      <w:numPr>
        <w:numId w:val="4"/>
      </w:numPr>
    </w:pPr>
  </w:style>
  <w:style w:type="character" w:customStyle="1" w:styleId="Nadpis4Char">
    <w:name w:val="Nadpis 4 Char"/>
    <w:basedOn w:val="Predvolenpsmoodseku"/>
    <w:link w:val="Nadpis4"/>
    <w:uiPriority w:val="9"/>
    <w:rsid w:val="00976A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Odkaznakomentr">
    <w:name w:val="annotation reference"/>
    <w:basedOn w:val="Predvolenpsmoodseku"/>
    <w:semiHidden/>
    <w:unhideWhenUsed/>
    <w:rsid w:val="00B11CBA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B11CB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B11CB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1CB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1CB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1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1CB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95F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C44F3E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44F3E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C44F3E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C44F3E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C44F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5.png@01D715C7.8229C65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A463D-792E-4D74-A405-D9C6D2A9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8785</Words>
  <Characters>50076</Characters>
  <Application>Microsoft Office Word</Application>
  <DocSecurity>0</DocSecurity>
  <Lines>417</Lines>
  <Paragraphs>117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2022-05-13T07:11:00Z</dcterms:created>
  <dcterms:modified xsi:type="dcterms:W3CDTF">2022-05-13T07:12:00Z</dcterms:modified>
</cp:coreProperties>
</file>